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C76A2C">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32911433" w:rsidR="00067FE2" w:rsidRDefault="00566CE6" w:rsidP="00FD45BD">
            <w:pPr>
              <w:pStyle w:val="Header"/>
              <w:jc w:val="center"/>
            </w:pPr>
            <w:hyperlink r:id="rId11" w:history="1">
              <w:r w:rsidR="00FD45BD">
                <w:rPr>
                  <w:rStyle w:val="Hyperlink"/>
                </w:rPr>
                <w:t>249</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32759B50" w:rsidR="00067FE2" w:rsidRDefault="001C0DEA" w:rsidP="00F44236">
            <w:pPr>
              <w:pStyle w:val="Header"/>
            </w:pPr>
            <w:r>
              <w:t xml:space="preserve">Communication of </w:t>
            </w:r>
            <w:r w:rsidR="007E23D8">
              <w:t>System Operating Limit</w:t>
            </w:r>
            <w:r>
              <w:t xml:space="preserve"> Exceedances</w:t>
            </w:r>
          </w:p>
        </w:tc>
      </w:tr>
      <w:tr w:rsidR="00067FE2" w:rsidRPr="00E01925" w14:paraId="3288B1CC" w14:textId="77777777" w:rsidTr="00BC2D06">
        <w:trPr>
          <w:trHeight w:val="518"/>
        </w:trPr>
        <w:tc>
          <w:tcPr>
            <w:tcW w:w="2880" w:type="dxa"/>
            <w:gridSpan w:val="2"/>
            <w:shd w:val="clear" w:color="auto" w:fill="FFFFFF"/>
            <w:vAlign w:val="center"/>
          </w:tcPr>
          <w:p w14:paraId="3C517530" w14:textId="32B282AE" w:rsidR="00067FE2" w:rsidRPr="00E01925" w:rsidRDefault="00067FE2" w:rsidP="00407305">
            <w:pPr>
              <w:pStyle w:val="Header"/>
              <w:spacing w:before="120" w:after="120"/>
              <w:rPr>
                <w:bCs w:val="0"/>
              </w:rPr>
            </w:pPr>
            <w:r w:rsidRPr="00E01925">
              <w:rPr>
                <w:bCs w:val="0"/>
              </w:rPr>
              <w:t xml:space="preserve">Date </w:t>
            </w:r>
            <w:r w:rsidR="00407305">
              <w:rPr>
                <w:bCs w:val="0"/>
              </w:rPr>
              <w:t>of Decision</w:t>
            </w:r>
          </w:p>
        </w:tc>
        <w:tc>
          <w:tcPr>
            <w:tcW w:w="7560" w:type="dxa"/>
            <w:gridSpan w:val="2"/>
            <w:vAlign w:val="center"/>
          </w:tcPr>
          <w:p w14:paraId="1C09798C" w14:textId="49282635" w:rsidR="00067FE2" w:rsidRPr="00E01925" w:rsidRDefault="00407305" w:rsidP="00407305">
            <w:pPr>
              <w:pStyle w:val="NormalArial"/>
              <w:spacing w:before="120" w:after="120"/>
            </w:pPr>
            <w:r>
              <w:t>April 6, 2023</w:t>
            </w:r>
          </w:p>
        </w:tc>
      </w:tr>
      <w:tr w:rsidR="00407305" w:rsidRPr="00E01925" w14:paraId="63AC4AE7" w14:textId="77777777" w:rsidTr="00BC2D06">
        <w:trPr>
          <w:trHeight w:val="518"/>
        </w:trPr>
        <w:tc>
          <w:tcPr>
            <w:tcW w:w="2880" w:type="dxa"/>
            <w:gridSpan w:val="2"/>
            <w:shd w:val="clear" w:color="auto" w:fill="FFFFFF"/>
            <w:vAlign w:val="center"/>
          </w:tcPr>
          <w:p w14:paraId="4E4D903D" w14:textId="731DDFAC" w:rsidR="00407305" w:rsidRPr="00E01925" w:rsidRDefault="00407305" w:rsidP="00407305">
            <w:pPr>
              <w:pStyle w:val="Header"/>
              <w:spacing w:before="120" w:after="120"/>
              <w:rPr>
                <w:bCs w:val="0"/>
              </w:rPr>
            </w:pPr>
            <w:r>
              <w:t>Action</w:t>
            </w:r>
          </w:p>
        </w:tc>
        <w:tc>
          <w:tcPr>
            <w:tcW w:w="7560" w:type="dxa"/>
            <w:gridSpan w:val="2"/>
            <w:vAlign w:val="center"/>
          </w:tcPr>
          <w:p w14:paraId="10A34C21" w14:textId="372A39C7" w:rsidR="00407305" w:rsidRDefault="00D448BB" w:rsidP="00407305">
            <w:pPr>
              <w:pStyle w:val="NormalArial"/>
              <w:spacing w:before="120" w:after="120"/>
            </w:pPr>
            <w:r>
              <w:t>Tabled</w:t>
            </w:r>
          </w:p>
        </w:tc>
      </w:tr>
      <w:tr w:rsidR="009D17F0" w14:paraId="4E33B97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09BA021" w14:textId="1CEB01BA" w:rsidR="009D17F0" w:rsidRDefault="00407305" w:rsidP="00F95536">
            <w:pPr>
              <w:pStyle w:val="Header"/>
              <w:spacing w:before="120" w:after="120"/>
            </w:pPr>
            <w:r>
              <w:t>Timeline</w:t>
            </w:r>
          </w:p>
        </w:tc>
        <w:tc>
          <w:tcPr>
            <w:tcW w:w="7560" w:type="dxa"/>
            <w:gridSpan w:val="2"/>
            <w:tcBorders>
              <w:top w:val="single" w:sz="4" w:space="0" w:color="auto"/>
            </w:tcBorders>
            <w:vAlign w:val="center"/>
          </w:tcPr>
          <w:p w14:paraId="6D5AC490" w14:textId="53834A48" w:rsidR="009D17F0" w:rsidRPr="00FB509B" w:rsidRDefault="0066370F" w:rsidP="00F95536">
            <w:pPr>
              <w:pStyle w:val="NormalArial"/>
              <w:spacing w:before="120" w:after="120"/>
            </w:pPr>
            <w:r w:rsidRPr="00FB509B">
              <w:t>Normal</w:t>
            </w:r>
          </w:p>
        </w:tc>
      </w:tr>
      <w:tr w:rsidR="00D448BB" w14:paraId="3AE24D0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D9F90A8" w14:textId="4C383BF4" w:rsidR="00D448BB" w:rsidRDefault="00D448BB" w:rsidP="00D448BB">
            <w:pPr>
              <w:pStyle w:val="Header"/>
              <w:spacing w:before="120" w:after="120"/>
            </w:pPr>
            <w:r>
              <w:t>Proposed Effective Date</w:t>
            </w:r>
          </w:p>
        </w:tc>
        <w:tc>
          <w:tcPr>
            <w:tcW w:w="7560" w:type="dxa"/>
            <w:gridSpan w:val="2"/>
            <w:tcBorders>
              <w:top w:val="single" w:sz="4" w:space="0" w:color="auto"/>
            </w:tcBorders>
            <w:vAlign w:val="center"/>
          </w:tcPr>
          <w:p w14:paraId="2D7D4C3B" w14:textId="0AD13358" w:rsidR="00D448BB" w:rsidRPr="001C0DEA" w:rsidRDefault="00D448BB" w:rsidP="00D448BB">
            <w:pPr>
              <w:pStyle w:val="NormalArial"/>
              <w:spacing w:before="120" w:after="120"/>
            </w:pPr>
            <w:r>
              <w:t>To be determined</w:t>
            </w:r>
          </w:p>
        </w:tc>
      </w:tr>
      <w:tr w:rsidR="00D448BB" w14:paraId="7DDACBF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99FED17" w14:textId="2460DF40" w:rsidR="00D448BB" w:rsidRDefault="00D448BB" w:rsidP="00D448BB">
            <w:pPr>
              <w:pStyle w:val="Header"/>
              <w:spacing w:before="120" w:after="120"/>
            </w:pPr>
            <w:r>
              <w:t>Priority and Rank Assigned</w:t>
            </w:r>
          </w:p>
        </w:tc>
        <w:tc>
          <w:tcPr>
            <w:tcW w:w="7560" w:type="dxa"/>
            <w:gridSpan w:val="2"/>
            <w:tcBorders>
              <w:top w:val="single" w:sz="4" w:space="0" w:color="auto"/>
            </w:tcBorders>
            <w:vAlign w:val="center"/>
          </w:tcPr>
          <w:p w14:paraId="47575EC0" w14:textId="16AB6EDE" w:rsidR="00D448BB" w:rsidRPr="001C0DEA" w:rsidRDefault="00D448BB" w:rsidP="00D448BB">
            <w:pPr>
              <w:pStyle w:val="NormalArial"/>
              <w:spacing w:before="120" w:after="120"/>
            </w:pPr>
            <w:r>
              <w:t>To be determined</w:t>
            </w:r>
          </w:p>
        </w:tc>
      </w:tr>
      <w:tr w:rsidR="009D17F0" w14:paraId="0614009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Default="0007682E" w:rsidP="00F95536">
            <w:pPr>
              <w:pStyle w:val="Header"/>
              <w:spacing w:before="120" w:after="120"/>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1273F894" w14:textId="69D59BC4" w:rsidR="009D17F0" w:rsidRPr="00FB509B" w:rsidRDefault="001C0DEA" w:rsidP="00F95536">
            <w:pPr>
              <w:pStyle w:val="NormalArial"/>
              <w:spacing w:before="120" w:after="120"/>
            </w:pPr>
            <w:r w:rsidRPr="001C0DEA">
              <w:t>3.7</w:t>
            </w:r>
            <w:r w:rsidR="00575E74">
              <w:t>,</w:t>
            </w:r>
            <w:r>
              <w:t xml:space="preserve"> </w:t>
            </w:r>
            <w:r w:rsidRPr="001C0DEA">
              <w:t>Transmission Operators</w:t>
            </w:r>
          </w:p>
        </w:tc>
      </w:tr>
      <w:tr w:rsidR="00C9766A"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C9766A" w:rsidRDefault="00625E5D" w:rsidP="00F95536">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CBC8DD7" w14:textId="6CDA50AF" w:rsidR="00C9766A" w:rsidRPr="00FB509B" w:rsidRDefault="00EE0ACF" w:rsidP="00F95536">
            <w:pPr>
              <w:pStyle w:val="NormalArial"/>
              <w:spacing w:before="120" w:after="120"/>
            </w:pPr>
            <w:r>
              <w:t>None</w:t>
            </w:r>
          </w:p>
        </w:tc>
      </w:tr>
      <w:tr w:rsidR="009D17F0"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9D17F0" w:rsidRDefault="009D17F0" w:rsidP="00F95536">
            <w:pPr>
              <w:pStyle w:val="Header"/>
              <w:spacing w:before="120" w:after="120"/>
            </w:pPr>
            <w:r>
              <w:t>Revision Description</w:t>
            </w:r>
          </w:p>
        </w:tc>
        <w:tc>
          <w:tcPr>
            <w:tcW w:w="7560" w:type="dxa"/>
            <w:gridSpan w:val="2"/>
            <w:tcBorders>
              <w:bottom w:val="single" w:sz="4" w:space="0" w:color="auto"/>
            </w:tcBorders>
            <w:vAlign w:val="center"/>
          </w:tcPr>
          <w:p w14:paraId="062CD83D" w14:textId="2D9737B3" w:rsidR="009D17F0" w:rsidRPr="00FB509B" w:rsidRDefault="001C0DEA" w:rsidP="00F95536">
            <w:pPr>
              <w:pStyle w:val="NormalArial"/>
              <w:spacing w:before="120" w:after="120"/>
            </w:pPr>
            <w:r w:rsidRPr="001C0DEA">
              <w:t xml:space="preserve">This Nodal </w:t>
            </w:r>
            <w:r>
              <w:t>Operating Guide</w:t>
            </w:r>
            <w:r w:rsidRPr="001C0DEA">
              <w:t xml:space="preserve"> Revision Request (N</w:t>
            </w:r>
            <w:r>
              <w:t>OG</w:t>
            </w:r>
            <w:r w:rsidRPr="001C0DEA">
              <w:t xml:space="preserve">RR) specifies the </w:t>
            </w:r>
            <w:r w:rsidR="001614F1">
              <w:t>methods for</w:t>
            </w:r>
            <w:r w:rsidR="001614F1" w:rsidRPr="001C0DEA">
              <w:t xml:space="preserve"> </w:t>
            </w:r>
            <w:r w:rsidR="00575E74">
              <w:t>Transmission Operators (</w:t>
            </w:r>
            <w:r>
              <w:t>TOs</w:t>
            </w:r>
            <w:r w:rsidR="00575E74">
              <w:t>)</w:t>
            </w:r>
            <w:r>
              <w:t xml:space="preserve"> </w:t>
            </w:r>
            <w:r w:rsidRPr="001C0DEA">
              <w:t xml:space="preserve">to </w:t>
            </w:r>
            <w:r>
              <w:t xml:space="preserve">receive </w:t>
            </w:r>
            <w:r w:rsidRPr="001C0DEA">
              <w:t>electronic communica</w:t>
            </w:r>
            <w:r>
              <w:t xml:space="preserve">tion of </w:t>
            </w:r>
            <w:r w:rsidR="00575E74">
              <w:t>s</w:t>
            </w:r>
            <w:r w:rsidRPr="001C0DEA">
              <w:t xml:space="preserve">ystem </w:t>
            </w:r>
            <w:r w:rsidR="00575E74">
              <w:t>o</w:t>
            </w:r>
            <w:r w:rsidRPr="001C0DEA">
              <w:t xml:space="preserve">perating </w:t>
            </w:r>
            <w:r w:rsidR="00575E74">
              <w:t>l</w:t>
            </w:r>
            <w:r w:rsidRPr="001C0DEA">
              <w:t xml:space="preserve">imit exceedances </w:t>
            </w:r>
            <w:r w:rsidR="00C43144">
              <w:t>from</w:t>
            </w:r>
            <w:r>
              <w:t xml:space="preserve"> </w:t>
            </w:r>
            <w:r w:rsidRPr="001C0DEA">
              <w:t xml:space="preserve">ERCOT. </w:t>
            </w:r>
          </w:p>
        </w:tc>
      </w:tr>
      <w:tr w:rsidR="009D17F0" w14:paraId="54290F4A" w14:textId="77777777" w:rsidTr="00625E5D">
        <w:trPr>
          <w:trHeight w:val="518"/>
        </w:trPr>
        <w:tc>
          <w:tcPr>
            <w:tcW w:w="2880" w:type="dxa"/>
            <w:gridSpan w:val="2"/>
            <w:shd w:val="clear" w:color="auto" w:fill="FFFFFF"/>
            <w:vAlign w:val="center"/>
          </w:tcPr>
          <w:p w14:paraId="4C7DF3F5" w14:textId="77777777" w:rsidR="009D17F0" w:rsidRDefault="009D17F0" w:rsidP="00F44236">
            <w:pPr>
              <w:pStyle w:val="Header"/>
            </w:pPr>
            <w:r>
              <w:t>Reason for Revision</w:t>
            </w:r>
          </w:p>
        </w:tc>
        <w:tc>
          <w:tcPr>
            <w:tcW w:w="7560" w:type="dxa"/>
            <w:gridSpan w:val="2"/>
            <w:vAlign w:val="center"/>
          </w:tcPr>
          <w:p w14:paraId="1704CC9C" w14:textId="768A1807" w:rsidR="00E71C39" w:rsidRDefault="00E71C39" w:rsidP="00E71C39">
            <w:pPr>
              <w:pStyle w:val="NormalArial"/>
              <w:spacing w:before="120"/>
              <w:rPr>
                <w:rFonts w:cs="Arial"/>
                <w:color w:val="000000"/>
              </w:rPr>
            </w:pPr>
            <w:r w:rsidRPr="006629C8">
              <w:object w:dxaOrig="225" w:dyaOrig="225" w14:anchorId="413694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12" o:title=""/>
                </v:shape>
                <w:control r:id="rId13" w:name="TextBox11" w:shapeid="_x0000_i1037"/>
              </w:object>
            </w:r>
            <w:r w:rsidRPr="006629C8">
              <w:t xml:space="preserve">  </w:t>
            </w:r>
            <w:r>
              <w:rPr>
                <w:rFonts w:cs="Arial"/>
                <w:color w:val="000000"/>
              </w:rPr>
              <w:t>Addresses current operational issues.</w:t>
            </w:r>
          </w:p>
          <w:p w14:paraId="2E2A2A01" w14:textId="6DE53842" w:rsidR="00E71C39" w:rsidRDefault="00E71C39" w:rsidP="00E71C39">
            <w:pPr>
              <w:pStyle w:val="NormalArial"/>
              <w:tabs>
                <w:tab w:val="left" w:pos="432"/>
              </w:tabs>
              <w:spacing w:before="120"/>
              <w:ind w:left="432" w:hanging="432"/>
              <w:rPr>
                <w:iCs/>
                <w:kern w:val="24"/>
              </w:rPr>
            </w:pPr>
            <w:r w:rsidRPr="00CD242D">
              <w:object w:dxaOrig="225" w:dyaOrig="225" w14:anchorId="65E597C8">
                <v:shape id="_x0000_i1039" type="#_x0000_t75" style="width:15.65pt;height:15.05pt" o:ole="">
                  <v:imagedata r:id="rId12" o:title=""/>
                </v:shape>
                <w:control r:id="rId14" w:name="TextBox1" w:shapeid="_x0000_i1039"/>
              </w:object>
            </w:r>
            <w:r w:rsidRPr="00CD242D">
              <w:t xml:space="preserve">  </w:t>
            </w:r>
            <w:r>
              <w:rPr>
                <w:rFonts w:cs="Arial"/>
                <w:color w:val="000000"/>
              </w:rPr>
              <w:t>Meets Strategic goals (</w:t>
            </w:r>
            <w:r w:rsidRPr="00D85807">
              <w:rPr>
                <w:iCs/>
                <w:kern w:val="24"/>
              </w:rPr>
              <w:t xml:space="preserve">tied to the </w:t>
            </w:r>
            <w:hyperlink r:id="rId15" w:history="1">
              <w:r w:rsidR="00094DDC" w:rsidRPr="00AF7CB2">
                <w:rPr>
                  <w:rStyle w:val="Hyperlink"/>
                  <w:iCs/>
                  <w:kern w:val="24"/>
                </w:rPr>
                <w:t>ERCOT Strategic Plan</w:t>
              </w:r>
            </w:hyperlink>
            <w:r w:rsidRPr="00D85807">
              <w:rPr>
                <w:iCs/>
                <w:kern w:val="24"/>
              </w:rPr>
              <w:t xml:space="preserve"> or directed by the ERCOT Board)</w:t>
            </w:r>
            <w:r>
              <w:rPr>
                <w:iCs/>
                <w:kern w:val="24"/>
              </w:rPr>
              <w:t>.</w:t>
            </w:r>
          </w:p>
          <w:p w14:paraId="229A3E15" w14:textId="4AA57581" w:rsidR="00E71C39" w:rsidRDefault="00E71C39" w:rsidP="00E71C39">
            <w:pPr>
              <w:pStyle w:val="NormalArial"/>
              <w:spacing w:before="120"/>
              <w:rPr>
                <w:iCs/>
                <w:kern w:val="24"/>
              </w:rPr>
            </w:pPr>
            <w:r w:rsidRPr="006629C8">
              <w:object w:dxaOrig="225" w:dyaOrig="225" w14:anchorId="33FCCD1E">
                <v:shape id="_x0000_i1041" type="#_x0000_t75" style="width:15.65pt;height:15.05pt" o:ole="">
                  <v:imagedata r:id="rId12" o:title=""/>
                </v:shape>
                <w:control r:id="rId16" w:name="TextBox12" w:shapeid="_x0000_i1041"/>
              </w:object>
            </w:r>
            <w:r w:rsidRPr="006629C8">
              <w:t xml:space="preserve">  </w:t>
            </w:r>
            <w:r>
              <w:rPr>
                <w:iCs/>
                <w:kern w:val="24"/>
              </w:rPr>
              <w:t>Market efficiencies or enhancements</w:t>
            </w:r>
          </w:p>
          <w:p w14:paraId="124C7DAE" w14:textId="08B58324" w:rsidR="00E71C39" w:rsidRDefault="00E71C39" w:rsidP="00E71C39">
            <w:pPr>
              <w:pStyle w:val="NormalArial"/>
              <w:spacing w:before="120"/>
              <w:rPr>
                <w:iCs/>
                <w:kern w:val="24"/>
              </w:rPr>
            </w:pPr>
            <w:r w:rsidRPr="006629C8">
              <w:object w:dxaOrig="225" w:dyaOrig="225" w14:anchorId="0455BC3D">
                <v:shape id="_x0000_i1043" type="#_x0000_t75" style="width:15.65pt;height:15.05pt" o:ole="">
                  <v:imagedata r:id="rId12" o:title=""/>
                </v:shape>
                <w:control r:id="rId17" w:name="TextBox13" w:shapeid="_x0000_i1043"/>
              </w:object>
            </w:r>
            <w:r w:rsidRPr="006629C8">
              <w:t xml:space="preserve">  </w:t>
            </w:r>
            <w:r>
              <w:rPr>
                <w:iCs/>
                <w:kern w:val="24"/>
              </w:rPr>
              <w:t>Administrative</w:t>
            </w:r>
          </w:p>
          <w:p w14:paraId="1B7E2BB8" w14:textId="77A4D356" w:rsidR="00E71C39" w:rsidRDefault="00E71C39" w:rsidP="00E71C39">
            <w:pPr>
              <w:pStyle w:val="NormalArial"/>
              <w:spacing w:before="120"/>
              <w:rPr>
                <w:iCs/>
                <w:kern w:val="24"/>
              </w:rPr>
            </w:pPr>
            <w:r w:rsidRPr="006629C8">
              <w:object w:dxaOrig="225" w:dyaOrig="225" w14:anchorId="68231672">
                <v:shape id="_x0000_i1045" type="#_x0000_t75" style="width:15.65pt;height:15.05pt" o:ole="">
                  <v:imagedata r:id="rId18" o:title=""/>
                </v:shape>
                <w:control r:id="rId19" w:name="TextBox14" w:shapeid="_x0000_i1045"/>
              </w:object>
            </w:r>
            <w:r w:rsidRPr="006629C8">
              <w:t xml:space="preserve">  </w:t>
            </w:r>
            <w:r>
              <w:rPr>
                <w:iCs/>
                <w:kern w:val="24"/>
              </w:rPr>
              <w:t>Regulatory requirements</w:t>
            </w:r>
          </w:p>
          <w:p w14:paraId="525FEB76" w14:textId="6BE2A721" w:rsidR="00E71C39" w:rsidRPr="00CD242D" w:rsidRDefault="00E71C39" w:rsidP="00E71C39">
            <w:pPr>
              <w:pStyle w:val="NormalArial"/>
              <w:spacing w:before="120"/>
              <w:rPr>
                <w:rFonts w:cs="Arial"/>
                <w:color w:val="000000"/>
              </w:rPr>
            </w:pPr>
            <w:r w:rsidRPr="006629C8">
              <w:object w:dxaOrig="225" w:dyaOrig="225" w14:anchorId="25210CA6">
                <v:shape id="_x0000_i1047" type="#_x0000_t75" style="width:15.65pt;height:15.05pt" o:ole="">
                  <v:imagedata r:id="rId12" o:title=""/>
                </v:shape>
                <w:control r:id="rId20" w:name="TextBox15" w:shapeid="_x0000_i1047"/>
              </w:object>
            </w:r>
            <w:r w:rsidRPr="006629C8">
              <w:t xml:space="preserve">  </w:t>
            </w:r>
            <w:r w:rsidRPr="00CD242D">
              <w:rPr>
                <w:rFonts w:cs="Arial"/>
                <w:color w:val="000000"/>
              </w:rPr>
              <w:t>Other:  (explain)</w:t>
            </w:r>
          </w:p>
          <w:p w14:paraId="44D901DB" w14:textId="77777777" w:rsidR="00FC3D4B" w:rsidRPr="001313B4" w:rsidRDefault="00E71C39" w:rsidP="00F95536">
            <w:pPr>
              <w:pStyle w:val="NormalArial"/>
              <w:spacing w:after="120"/>
              <w:rPr>
                <w:iCs/>
                <w:kern w:val="24"/>
              </w:rPr>
            </w:pPr>
            <w:r w:rsidRPr="00CD242D">
              <w:rPr>
                <w:i/>
                <w:sz w:val="20"/>
                <w:szCs w:val="20"/>
              </w:rPr>
              <w:t>(please select all that apply)</w:t>
            </w:r>
          </w:p>
        </w:tc>
      </w:tr>
      <w:tr w:rsidR="00625E5D" w14:paraId="6D08E83F" w14:textId="77777777" w:rsidTr="00407305">
        <w:trPr>
          <w:trHeight w:val="518"/>
        </w:trPr>
        <w:tc>
          <w:tcPr>
            <w:tcW w:w="2880" w:type="dxa"/>
            <w:gridSpan w:val="2"/>
            <w:shd w:val="clear" w:color="auto" w:fill="FFFFFF"/>
            <w:vAlign w:val="center"/>
          </w:tcPr>
          <w:p w14:paraId="463C76D4" w14:textId="77777777" w:rsidR="00625E5D" w:rsidRDefault="00625E5D" w:rsidP="00F95536">
            <w:pPr>
              <w:pStyle w:val="Header"/>
              <w:spacing w:before="120" w:after="120"/>
            </w:pPr>
            <w:r>
              <w:t>Business Case</w:t>
            </w:r>
          </w:p>
        </w:tc>
        <w:tc>
          <w:tcPr>
            <w:tcW w:w="7560" w:type="dxa"/>
            <w:gridSpan w:val="2"/>
            <w:vAlign w:val="center"/>
          </w:tcPr>
          <w:p w14:paraId="60B521AE" w14:textId="77E43270" w:rsidR="00C43144" w:rsidRDefault="0012095D" w:rsidP="00575E74">
            <w:pPr>
              <w:pStyle w:val="NormalArial"/>
              <w:spacing w:before="120" w:after="120"/>
            </w:pPr>
            <w:r>
              <w:t xml:space="preserve">The </w:t>
            </w:r>
            <w:r w:rsidR="00C43144">
              <w:t xml:space="preserve">North American Electric Reliability Corporation (NERC) </w:t>
            </w:r>
            <w:r w:rsidR="00575E74">
              <w:t xml:space="preserve">Reliability </w:t>
            </w:r>
            <w:r w:rsidR="00C43144">
              <w:t>Standard</w:t>
            </w:r>
            <w:r w:rsidR="00575E74">
              <w:t>s</w:t>
            </w:r>
            <w:r w:rsidR="00C43144">
              <w:t xml:space="preserve"> FAC-011-4</w:t>
            </w:r>
            <w:r>
              <w:t>,</w:t>
            </w:r>
            <w:r w:rsidR="001614F1">
              <w:t xml:space="preserve"> </w:t>
            </w:r>
            <w:r w:rsidR="00575E74">
              <w:t>System Operating Limits Methodology for the Operations Horizon</w:t>
            </w:r>
            <w:r>
              <w:t>,</w:t>
            </w:r>
            <w:r w:rsidR="00575E74">
              <w:t xml:space="preserve"> </w:t>
            </w:r>
            <w:r w:rsidR="001614F1">
              <w:t>and IRO-008-3</w:t>
            </w:r>
            <w:r>
              <w:t>,</w:t>
            </w:r>
            <w:r w:rsidR="00C43144">
              <w:t xml:space="preserve"> </w:t>
            </w:r>
            <w:r w:rsidR="00575E74">
              <w:t>Reliability Coordinator Operational Analyses and Real-time Assessments</w:t>
            </w:r>
            <w:r w:rsidR="00461BB3">
              <w:t>,</w:t>
            </w:r>
            <w:r w:rsidR="00575E74">
              <w:t xml:space="preserve"> </w:t>
            </w:r>
            <w:r w:rsidR="00C43144">
              <w:t>become effective on April 1, 2024.</w:t>
            </w:r>
            <w:r w:rsidR="00575E74">
              <w:t xml:space="preserve"> These</w:t>
            </w:r>
            <w:r w:rsidR="00C43144">
              <w:t xml:space="preserve"> </w:t>
            </w:r>
            <w:r w:rsidR="00575E74">
              <w:t xml:space="preserve">Reliability </w:t>
            </w:r>
            <w:r w:rsidR="00C43144">
              <w:t>Standard</w:t>
            </w:r>
            <w:r w:rsidR="00575E74">
              <w:t>s</w:t>
            </w:r>
            <w:r w:rsidR="00C43144">
              <w:t xml:space="preserve"> specif</w:t>
            </w:r>
            <w:r w:rsidR="00F95536">
              <w:t>y</w:t>
            </w:r>
            <w:r w:rsidR="00C43144">
              <w:t xml:space="preserve"> that ERCOT, as the Reliability Coordinator, is to develop </w:t>
            </w:r>
            <w:r w:rsidR="00575E74">
              <w:t xml:space="preserve">and </w:t>
            </w:r>
            <w:r w:rsidR="00575E74">
              <w:lastRenderedPageBreak/>
              <w:t xml:space="preserve">implement </w:t>
            </w:r>
            <w:r w:rsidR="00C43144">
              <w:t>a</w:t>
            </w:r>
            <w:r w:rsidR="00831988">
              <w:t xml:space="preserve"> </w:t>
            </w:r>
            <w:r w:rsidR="00575E74">
              <w:t>m</w:t>
            </w:r>
            <w:r w:rsidR="00C43144">
              <w:t>ethodology</w:t>
            </w:r>
            <w:r w:rsidR="00461BB3">
              <w:t xml:space="preserve"> </w:t>
            </w:r>
            <w:r w:rsidR="00831988">
              <w:t>that communicates</w:t>
            </w:r>
            <w:r w:rsidR="00461BB3">
              <w:t xml:space="preserve"> </w:t>
            </w:r>
            <w:r w:rsidR="00831988">
              <w:t xml:space="preserve">system operating limit exceedances </w:t>
            </w:r>
            <w:r w:rsidR="001614F1">
              <w:t xml:space="preserve">to impacted </w:t>
            </w:r>
            <w:r w:rsidR="00831988">
              <w:t>TOs</w:t>
            </w:r>
            <w:r w:rsidR="001614F1">
              <w:t xml:space="preserve">. </w:t>
            </w:r>
          </w:p>
          <w:p w14:paraId="1FD9F6CA" w14:textId="06FE1883" w:rsidR="00C43144" w:rsidRDefault="00831988" w:rsidP="00575E74">
            <w:pPr>
              <w:pStyle w:val="NormalArial"/>
              <w:spacing w:before="120" w:after="120"/>
            </w:pPr>
            <w:r>
              <w:t xml:space="preserve">In order to meet the new requirements by April 1, 2024, </w:t>
            </w:r>
            <w:r w:rsidR="00C43144">
              <w:t xml:space="preserve">ERCOT </w:t>
            </w:r>
            <w:r w:rsidR="004C54DA">
              <w:t>will</w:t>
            </w:r>
            <w:r w:rsidR="00884D0F">
              <w:t xml:space="preserve"> utilize </w:t>
            </w:r>
            <w:r w:rsidR="00375BF5">
              <w:t xml:space="preserve">two </w:t>
            </w:r>
            <w:r w:rsidR="00884D0F">
              <w:t>existing</w:t>
            </w:r>
            <w:r w:rsidR="00C43144">
              <w:t xml:space="preserve"> electronic methods of communication </w:t>
            </w:r>
            <w:r>
              <w:t>to notify</w:t>
            </w:r>
            <w:r w:rsidR="00C43144">
              <w:t xml:space="preserve"> impacted TOs </w:t>
            </w:r>
            <w:r>
              <w:t xml:space="preserve">of </w:t>
            </w:r>
            <w:r w:rsidR="00884D0F">
              <w:t xml:space="preserve">all </w:t>
            </w:r>
            <w:r>
              <w:t xml:space="preserve">system operating limit </w:t>
            </w:r>
            <w:r w:rsidR="00C43144">
              <w:t>exceedances</w:t>
            </w:r>
            <w:r>
              <w:t>. ERCOT will post active pre- and post</w:t>
            </w:r>
            <w:r w:rsidR="00EE0ACF">
              <w:t>-</w:t>
            </w:r>
            <w:r>
              <w:t>contingency exceedances on the MIS Secure Area</w:t>
            </w:r>
            <w:r w:rsidR="003230CF">
              <w:t xml:space="preserve">.  </w:t>
            </w:r>
            <w:r w:rsidR="00683763">
              <w:t>Pre-</w:t>
            </w:r>
            <w:r w:rsidR="003230CF">
              <w:t xml:space="preserve"> and post-</w:t>
            </w:r>
            <w:r w:rsidR="00683763">
              <w:t>contingency</w:t>
            </w:r>
            <w:r w:rsidR="003230CF">
              <w:t xml:space="preserve"> exceedances will also be communicated to TOs </w:t>
            </w:r>
            <w:r>
              <w:t>via the GridGeo application</w:t>
            </w:r>
            <w:r w:rsidR="00B23EA9">
              <w:t xml:space="preserve">. </w:t>
            </w:r>
            <w:r w:rsidR="00C43144">
              <w:t>The</w:t>
            </w:r>
            <w:r w:rsidR="00B23EA9">
              <w:t>se</w:t>
            </w:r>
            <w:r w:rsidR="00C43144">
              <w:t xml:space="preserve"> electronic communication methods are the minimum form</w:t>
            </w:r>
            <w:r w:rsidR="00B23EA9">
              <w:t>s</w:t>
            </w:r>
            <w:r w:rsidR="00C43144">
              <w:t xml:space="preserve"> of </w:t>
            </w:r>
            <w:r w:rsidR="00683763">
              <w:t>notification and</w:t>
            </w:r>
            <w:r w:rsidR="00C43144">
              <w:t xml:space="preserve"> do n</w:t>
            </w:r>
            <w:r w:rsidR="00884D0F">
              <w:t>ot prevent</w:t>
            </w:r>
            <w:r w:rsidR="004C54DA">
              <w:t xml:space="preserve"> </w:t>
            </w:r>
            <w:r w:rsidR="00B23EA9">
              <w:t xml:space="preserve">the use of </w:t>
            </w:r>
            <w:r w:rsidR="00C43144">
              <w:t xml:space="preserve">other </w:t>
            </w:r>
            <w:r w:rsidR="0037247F">
              <w:t xml:space="preserve">means of </w:t>
            </w:r>
            <w:r w:rsidR="00B23EA9">
              <w:t>communication</w:t>
            </w:r>
            <w:r w:rsidR="0037247F">
              <w:t xml:space="preserve"> </w:t>
            </w:r>
            <w:r w:rsidR="00B23EA9">
              <w:t>as</w:t>
            </w:r>
            <w:r w:rsidR="00C43144">
              <w:t xml:space="preserve"> needed</w:t>
            </w:r>
            <w:r w:rsidR="00884D0F">
              <w:t xml:space="preserve"> (i.e</w:t>
            </w:r>
            <w:r w:rsidR="00B23EA9">
              <w:t>.,</w:t>
            </w:r>
            <w:r w:rsidR="00884D0F">
              <w:t xml:space="preserve"> verbal notification)</w:t>
            </w:r>
            <w:r w:rsidR="00C43144">
              <w:t xml:space="preserve">. </w:t>
            </w:r>
          </w:p>
          <w:p w14:paraId="1495E14A" w14:textId="5D48584E" w:rsidR="00625E5D" w:rsidRDefault="00AC00DD" w:rsidP="00575E74">
            <w:pPr>
              <w:pStyle w:val="NormalArial"/>
              <w:spacing w:before="120" w:after="120"/>
            </w:pPr>
            <w:r>
              <w:t xml:space="preserve">All TOs will be required to have the ability to monitor both the MIS Secure Area and the </w:t>
            </w:r>
            <w:proofErr w:type="spellStart"/>
            <w:r>
              <w:t>GridGeo</w:t>
            </w:r>
            <w:proofErr w:type="spellEnd"/>
            <w:r>
              <w:t xml:space="preserve"> application</w:t>
            </w:r>
            <w:r w:rsidR="000C105F">
              <w:t>,</w:t>
            </w:r>
            <w:r w:rsidR="00EC639E">
              <w:t xml:space="preserve"> but are only required to monitor either the MIS </w:t>
            </w:r>
            <w:r w:rsidR="000C105F">
              <w:t>S</w:t>
            </w:r>
            <w:r w:rsidR="00EC639E">
              <w:t>e</w:t>
            </w:r>
            <w:r w:rsidR="000C105F">
              <w:t>c</w:t>
            </w:r>
            <w:r w:rsidR="00EC639E">
              <w:t xml:space="preserve">ure Area or the </w:t>
            </w:r>
            <w:proofErr w:type="spellStart"/>
            <w:r w:rsidR="00EC639E">
              <w:t>GridGeo</w:t>
            </w:r>
            <w:proofErr w:type="spellEnd"/>
            <w:r w:rsidR="00EC639E">
              <w:t xml:space="preserve"> applicatio</w:t>
            </w:r>
            <w:r w:rsidR="000C105F">
              <w:t>n</w:t>
            </w:r>
            <w:r w:rsidR="002F5C06">
              <w:t xml:space="preserve"> </w:t>
            </w:r>
            <w:r w:rsidR="001B4189">
              <w:t>for system operating limit exceedance communications</w:t>
            </w:r>
            <w:r w:rsidR="00EC639E">
              <w:t>. This is</w:t>
            </w:r>
            <w:r>
              <w:t xml:space="preserve"> t</w:t>
            </w:r>
            <w:r w:rsidR="009F412A">
              <w:t xml:space="preserve">o ensure </w:t>
            </w:r>
            <w:r w:rsidR="000C105F">
              <w:t>TOs</w:t>
            </w:r>
            <w:r w:rsidR="00A50D70">
              <w:t xml:space="preserve"> will continue to</w:t>
            </w:r>
            <w:r w:rsidR="00C43144">
              <w:t xml:space="preserve"> </w:t>
            </w:r>
            <w:r>
              <w:t xml:space="preserve">receive notifications should one form of communication </w:t>
            </w:r>
            <w:r w:rsidR="00C43144">
              <w:t>become inoperable</w:t>
            </w:r>
            <w:r w:rsidR="00610934">
              <w:t>.</w:t>
            </w:r>
          </w:p>
          <w:p w14:paraId="18A780E7" w14:textId="407FC053" w:rsidR="00375BF5" w:rsidRPr="00625E5D" w:rsidRDefault="00571628" w:rsidP="00831988">
            <w:pPr>
              <w:pStyle w:val="NormalArial"/>
              <w:spacing w:before="120" w:after="120"/>
              <w:rPr>
                <w:iCs/>
                <w:kern w:val="24"/>
              </w:rPr>
            </w:pPr>
            <w:r>
              <w:t xml:space="preserve">ERCOT currently provides any Generic Transmission Limits </w:t>
            </w:r>
            <w:r w:rsidR="00610934">
              <w:t xml:space="preserve">(GTLs) </w:t>
            </w:r>
            <w:r>
              <w:t xml:space="preserve">and their respective flows via </w:t>
            </w:r>
            <w:r w:rsidR="00610934">
              <w:t>the Inter-Control Center Communications Protocol (</w:t>
            </w:r>
            <w:r>
              <w:t>ICCP</w:t>
            </w:r>
            <w:r w:rsidR="00610934">
              <w:t>)</w:t>
            </w:r>
            <w:r>
              <w:t>.</w:t>
            </w:r>
            <w:r w:rsidR="00E17756">
              <w:t xml:space="preserve">  </w:t>
            </w:r>
            <w:r w:rsidR="00375BF5">
              <w:t xml:space="preserve">As a long-term solution, ERCOT </w:t>
            </w:r>
            <w:r w:rsidR="000F2332">
              <w:t xml:space="preserve">is evaluating the </w:t>
            </w:r>
            <w:r w:rsidR="00375BF5">
              <w:t>prov</w:t>
            </w:r>
            <w:r w:rsidR="000F2332">
              <w:t xml:space="preserve">ision of </w:t>
            </w:r>
            <w:r w:rsidR="00375BF5">
              <w:t>additional functionality to the application that will be delivered as part of SCR 820</w:t>
            </w:r>
            <w:r w:rsidR="00EE0ACF">
              <w:t xml:space="preserve">, </w:t>
            </w:r>
            <w:r w:rsidR="00375BF5">
              <w:t>Operator Real-Time Messaging During Emergency</w:t>
            </w:r>
            <w:r w:rsidR="00E35C97">
              <w:t xml:space="preserve">. The electronic </w:t>
            </w:r>
            <w:r w:rsidR="004009A4">
              <w:t>system operating limit</w:t>
            </w:r>
            <w:r w:rsidR="00E35C97">
              <w:t xml:space="preserve"> exceedance communication within the Operator Real-Time Messaging During Emergency application will be considered as an</w:t>
            </w:r>
            <w:r w:rsidR="00375BF5">
              <w:t xml:space="preserve"> improve</w:t>
            </w:r>
            <w:r w:rsidR="00E35C97">
              <w:t>ment of</w:t>
            </w:r>
            <w:r w:rsidR="00375BF5">
              <w:t xml:space="preserve"> the </w:t>
            </w:r>
            <w:r w:rsidR="00E35C97">
              <w:t>application,</w:t>
            </w:r>
            <w:r w:rsidR="00375BF5">
              <w:t xml:space="preserve"> </w:t>
            </w:r>
            <w:r w:rsidR="000F2332">
              <w:t xml:space="preserve">in addition to the required scope of </w:t>
            </w:r>
            <w:r w:rsidR="00375BF5">
              <w:t xml:space="preserve">SCR 820 </w:t>
            </w:r>
            <w:r w:rsidR="000F2332">
              <w:t xml:space="preserve">being </w:t>
            </w:r>
            <w:r w:rsidR="00375BF5">
              <w:t>delivered</w:t>
            </w:r>
            <w:r>
              <w:t>.</w:t>
            </w:r>
            <w:r w:rsidR="00375BF5">
              <w:t xml:space="preserve">  </w:t>
            </w:r>
          </w:p>
        </w:tc>
      </w:tr>
      <w:tr w:rsidR="00407305" w14:paraId="70210126" w14:textId="77777777" w:rsidTr="00407305">
        <w:trPr>
          <w:trHeight w:val="518"/>
        </w:trPr>
        <w:tc>
          <w:tcPr>
            <w:tcW w:w="2880" w:type="dxa"/>
            <w:gridSpan w:val="2"/>
            <w:shd w:val="clear" w:color="auto" w:fill="FFFFFF"/>
            <w:vAlign w:val="center"/>
          </w:tcPr>
          <w:p w14:paraId="3E272087" w14:textId="4587CF60" w:rsidR="00407305" w:rsidRDefault="00407305" w:rsidP="00407305">
            <w:pPr>
              <w:pStyle w:val="Header"/>
              <w:spacing w:before="120" w:after="120"/>
            </w:pPr>
            <w:r>
              <w:lastRenderedPageBreak/>
              <w:t>ROS Decision</w:t>
            </w:r>
          </w:p>
        </w:tc>
        <w:tc>
          <w:tcPr>
            <w:tcW w:w="7560" w:type="dxa"/>
            <w:gridSpan w:val="2"/>
            <w:vAlign w:val="center"/>
          </w:tcPr>
          <w:p w14:paraId="7E17BFAB" w14:textId="7208D8E5" w:rsidR="00407305" w:rsidRDefault="00D448BB" w:rsidP="00407305">
            <w:pPr>
              <w:pStyle w:val="NormalArial"/>
              <w:spacing w:before="120" w:after="120"/>
            </w:pPr>
            <w:r>
              <w:rPr>
                <w:iCs/>
                <w:kern w:val="24"/>
              </w:rPr>
              <w:t>On 4/6/23, ROS voted t</w:t>
            </w:r>
            <w:r>
              <w:t xml:space="preserve">o </w:t>
            </w:r>
            <w:r w:rsidRPr="00D448BB">
              <w:t xml:space="preserve">table NOGRR249 and refer the issue to </w:t>
            </w:r>
            <w:r>
              <w:t>the Operations Working Group (</w:t>
            </w:r>
            <w:r w:rsidRPr="00D448BB">
              <w:t>OWG</w:t>
            </w:r>
            <w:r>
              <w:t>)</w:t>
            </w:r>
            <w:r>
              <w:t xml:space="preserve">.  </w:t>
            </w:r>
            <w:r>
              <w:rPr>
                <w:rFonts w:cs="Arial"/>
              </w:rPr>
              <w:t xml:space="preserve">There was one abstention from the Independent Power Marketer (IPM) (SENA) Market Segment.  </w:t>
            </w:r>
            <w:r w:rsidRPr="00685EFC">
              <w:rPr>
                <w:rFonts w:cs="Arial"/>
              </w:rPr>
              <w:t xml:space="preserve">All Market Segments </w:t>
            </w:r>
            <w:r>
              <w:rPr>
                <w:rFonts w:cs="Arial"/>
              </w:rPr>
              <w:t xml:space="preserve">participated in </w:t>
            </w:r>
            <w:r w:rsidRPr="00685EFC">
              <w:rPr>
                <w:rFonts w:cs="Arial"/>
              </w:rPr>
              <w:t>the vote.</w:t>
            </w:r>
          </w:p>
        </w:tc>
      </w:tr>
      <w:tr w:rsidR="00407305" w14:paraId="1CBF6793" w14:textId="77777777" w:rsidTr="00BC2D06">
        <w:trPr>
          <w:trHeight w:val="518"/>
        </w:trPr>
        <w:tc>
          <w:tcPr>
            <w:tcW w:w="2880" w:type="dxa"/>
            <w:gridSpan w:val="2"/>
            <w:tcBorders>
              <w:bottom w:val="single" w:sz="4" w:space="0" w:color="auto"/>
            </w:tcBorders>
            <w:shd w:val="clear" w:color="auto" w:fill="FFFFFF"/>
            <w:vAlign w:val="center"/>
          </w:tcPr>
          <w:p w14:paraId="6FBEC1FE" w14:textId="062B7902" w:rsidR="00407305" w:rsidRDefault="00407305" w:rsidP="00407305">
            <w:pPr>
              <w:pStyle w:val="Header"/>
              <w:spacing w:before="120" w:after="120"/>
            </w:pPr>
            <w:r>
              <w:t>Summary of ROS Discussion</w:t>
            </w:r>
          </w:p>
        </w:tc>
        <w:tc>
          <w:tcPr>
            <w:tcW w:w="7560" w:type="dxa"/>
            <w:gridSpan w:val="2"/>
            <w:tcBorders>
              <w:bottom w:val="single" w:sz="4" w:space="0" w:color="auto"/>
            </w:tcBorders>
            <w:vAlign w:val="center"/>
          </w:tcPr>
          <w:p w14:paraId="04250F0F" w14:textId="0984B4F9" w:rsidR="00407305" w:rsidRDefault="00401237" w:rsidP="00407305">
            <w:pPr>
              <w:pStyle w:val="NormalArial"/>
              <w:spacing w:before="120" w:after="120"/>
            </w:pPr>
            <w:r>
              <w:t xml:space="preserve">On 4/6/23, participants reviewed NOGRR249.  Certain stakeholders noted that not </w:t>
            </w:r>
            <w:r w:rsidR="00650E31">
              <w:t xml:space="preserve">all </w:t>
            </w:r>
            <w:r>
              <w:t xml:space="preserve">TOs </w:t>
            </w:r>
            <w:proofErr w:type="gramStart"/>
            <w:r w:rsidR="00650E31">
              <w:t>were in agreement</w:t>
            </w:r>
            <w:proofErr w:type="gramEnd"/>
            <w:r w:rsidR="00650E31">
              <w:t xml:space="preserve"> with ERCOT’s approach</w:t>
            </w:r>
            <w:r w:rsidR="00CA7E65">
              <w:t>,</w:t>
            </w:r>
            <w:r w:rsidR="00650E31">
              <w:t xml:space="preserve"> and expressed concern that they may not be able to achieve three-part communicatio</w:t>
            </w:r>
            <w:r w:rsidR="00CA7E65">
              <w:t>n</w:t>
            </w:r>
            <w:r w:rsidR="00650E31">
              <w:t xml:space="preserve">.  </w:t>
            </w:r>
            <w:r>
              <w:t xml:space="preserve"> </w:t>
            </w:r>
          </w:p>
        </w:tc>
      </w:tr>
    </w:tbl>
    <w:p w14:paraId="09C299EC" w14:textId="4CCE011E" w:rsidR="0059260F"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07305" w14:paraId="1394F250" w14:textId="77777777" w:rsidTr="00984893">
        <w:trPr>
          <w:trHeight w:val="518"/>
        </w:trPr>
        <w:tc>
          <w:tcPr>
            <w:tcW w:w="10440" w:type="dxa"/>
            <w:gridSpan w:val="2"/>
            <w:shd w:val="clear" w:color="auto" w:fill="FFFFFF" w:themeFill="background1"/>
            <w:vAlign w:val="center"/>
          </w:tcPr>
          <w:p w14:paraId="64FE872F" w14:textId="77777777" w:rsidR="00407305" w:rsidRDefault="00407305" w:rsidP="00984893">
            <w:pPr>
              <w:pStyle w:val="Header"/>
              <w:jc w:val="center"/>
            </w:pPr>
            <w:r>
              <w:t>Opinions</w:t>
            </w:r>
          </w:p>
        </w:tc>
      </w:tr>
      <w:tr w:rsidR="00407305" w14:paraId="32ECC1A9" w14:textId="77777777" w:rsidTr="00984893">
        <w:trPr>
          <w:trHeight w:val="518"/>
        </w:trPr>
        <w:tc>
          <w:tcPr>
            <w:tcW w:w="2880" w:type="dxa"/>
            <w:shd w:val="clear" w:color="auto" w:fill="FFFFFF" w:themeFill="background1"/>
            <w:vAlign w:val="center"/>
          </w:tcPr>
          <w:p w14:paraId="5420B18A" w14:textId="77777777" w:rsidR="00407305" w:rsidRDefault="00407305" w:rsidP="00407305">
            <w:pPr>
              <w:pStyle w:val="Header"/>
              <w:spacing w:before="120" w:after="120"/>
            </w:pPr>
            <w:r>
              <w:t>Credit Review</w:t>
            </w:r>
          </w:p>
        </w:tc>
        <w:tc>
          <w:tcPr>
            <w:tcW w:w="7560" w:type="dxa"/>
            <w:vAlign w:val="center"/>
          </w:tcPr>
          <w:p w14:paraId="0547EA1B" w14:textId="262BA5D4" w:rsidR="00407305" w:rsidRDefault="00C27610" w:rsidP="00407305">
            <w:pPr>
              <w:pStyle w:val="NormalArial"/>
              <w:spacing w:before="120" w:after="120"/>
            </w:pPr>
            <w:r>
              <w:t>Not applicable</w:t>
            </w:r>
          </w:p>
        </w:tc>
      </w:tr>
      <w:tr w:rsidR="00407305" w14:paraId="17769B0B" w14:textId="77777777" w:rsidTr="00984893">
        <w:trPr>
          <w:trHeight w:val="518"/>
        </w:trPr>
        <w:tc>
          <w:tcPr>
            <w:tcW w:w="2880" w:type="dxa"/>
            <w:shd w:val="clear" w:color="auto" w:fill="FFFFFF" w:themeFill="background1"/>
            <w:vAlign w:val="center"/>
          </w:tcPr>
          <w:p w14:paraId="3FCE3E8C" w14:textId="77777777" w:rsidR="00407305" w:rsidRDefault="00407305" w:rsidP="00407305">
            <w:pPr>
              <w:pStyle w:val="Header"/>
              <w:spacing w:before="120" w:after="120"/>
            </w:pPr>
            <w:r>
              <w:t>Independent Market Monitor Opinion</w:t>
            </w:r>
          </w:p>
        </w:tc>
        <w:tc>
          <w:tcPr>
            <w:tcW w:w="7560" w:type="dxa"/>
            <w:vAlign w:val="center"/>
          </w:tcPr>
          <w:p w14:paraId="664245A4" w14:textId="1964EE96" w:rsidR="00407305" w:rsidRDefault="00407305" w:rsidP="00407305">
            <w:pPr>
              <w:pStyle w:val="NormalArial"/>
              <w:spacing w:before="120" w:after="120"/>
            </w:pPr>
            <w:r>
              <w:t>To be determined</w:t>
            </w:r>
          </w:p>
        </w:tc>
      </w:tr>
      <w:tr w:rsidR="00407305" w14:paraId="0051F927" w14:textId="77777777" w:rsidTr="00984893">
        <w:trPr>
          <w:trHeight w:val="518"/>
        </w:trPr>
        <w:tc>
          <w:tcPr>
            <w:tcW w:w="2880" w:type="dxa"/>
            <w:shd w:val="clear" w:color="auto" w:fill="FFFFFF" w:themeFill="background1"/>
            <w:vAlign w:val="center"/>
          </w:tcPr>
          <w:p w14:paraId="3C26AF24" w14:textId="77777777" w:rsidR="00407305" w:rsidRDefault="00407305" w:rsidP="00407305">
            <w:pPr>
              <w:pStyle w:val="Header"/>
              <w:spacing w:before="120" w:after="120"/>
            </w:pPr>
            <w:r>
              <w:t>ERCOT Opinion</w:t>
            </w:r>
          </w:p>
        </w:tc>
        <w:tc>
          <w:tcPr>
            <w:tcW w:w="7560" w:type="dxa"/>
            <w:vAlign w:val="center"/>
          </w:tcPr>
          <w:p w14:paraId="3319D01F" w14:textId="5021B606" w:rsidR="00407305" w:rsidRDefault="00407305" w:rsidP="00407305">
            <w:pPr>
              <w:pStyle w:val="NormalArial"/>
              <w:spacing w:before="120" w:after="120"/>
            </w:pPr>
            <w:r>
              <w:t>To be determined</w:t>
            </w:r>
          </w:p>
        </w:tc>
      </w:tr>
      <w:tr w:rsidR="00407305" w14:paraId="57AA1A15" w14:textId="77777777" w:rsidTr="00984893">
        <w:trPr>
          <w:trHeight w:val="518"/>
        </w:trPr>
        <w:tc>
          <w:tcPr>
            <w:tcW w:w="2880" w:type="dxa"/>
            <w:tcBorders>
              <w:bottom w:val="single" w:sz="4" w:space="0" w:color="auto"/>
            </w:tcBorders>
            <w:shd w:val="clear" w:color="auto" w:fill="FFFFFF" w:themeFill="background1"/>
            <w:vAlign w:val="center"/>
          </w:tcPr>
          <w:p w14:paraId="63CFF002" w14:textId="77777777" w:rsidR="00407305" w:rsidRDefault="00407305" w:rsidP="00407305">
            <w:pPr>
              <w:pStyle w:val="Header"/>
              <w:spacing w:before="120" w:after="120"/>
            </w:pPr>
            <w:r>
              <w:t>ERCOT Market Impact Statement</w:t>
            </w:r>
          </w:p>
        </w:tc>
        <w:tc>
          <w:tcPr>
            <w:tcW w:w="7560" w:type="dxa"/>
            <w:tcBorders>
              <w:bottom w:val="single" w:sz="4" w:space="0" w:color="auto"/>
            </w:tcBorders>
            <w:vAlign w:val="center"/>
          </w:tcPr>
          <w:p w14:paraId="3B376853" w14:textId="3850F399" w:rsidR="00407305" w:rsidRDefault="00407305" w:rsidP="00407305">
            <w:pPr>
              <w:pStyle w:val="NormalArial"/>
              <w:spacing w:before="120" w:after="120"/>
            </w:pPr>
            <w:r>
              <w:t>To be determined</w:t>
            </w:r>
          </w:p>
        </w:tc>
      </w:tr>
    </w:tbl>
    <w:p w14:paraId="540575DB" w14:textId="77777777" w:rsidR="00407305" w:rsidRPr="0030232A" w:rsidRDefault="00407305"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9A3772" w14:paraId="6BA45196" w14:textId="77777777" w:rsidTr="00D176CF">
        <w:trPr>
          <w:cantSplit/>
          <w:trHeight w:val="432"/>
        </w:trPr>
        <w:tc>
          <w:tcPr>
            <w:tcW w:w="2880" w:type="dxa"/>
            <w:shd w:val="clear" w:color="auto" w:fill="FFFFFF"/>
            <w:vAlign w:val="center"/>
          </w:tcPr>
          <w:p w14:paraId="5BCDE696" w14:textId="77777777" w:rsidR="009A3772" w:rsidRPr="00B93CA0" w:rsidRDefault="009A3772">
            <w:pPr>
              <w:pStyle w:val="Header"/>
              <w:rPr>
                <w:bCs w:val="0"/>
              </w:rPr>
            </w:pPr>
            <w:r w:rsidRPr="00B93CA0">
              <w:rPr>
                <w:bCs w:val="0"/>
              </w:rPr>
              <w:t>Name</w:t>
            </w:r>
          </w:p>
        </w:tc>
        <w:tc>
          <w:tcPr>
            <w:tcW w:w="7560" w:type="dxa"/>
            <w:vAlign w:val="center"/>
          </w:tcPr>
          <w:p w14:paraId="0514022E" w14:textId="04A80986" w:rsidR="009A3772" w:rsidRDefault="00D85BF1">
            <w:pPr>
              <w:pStyle w:val="NormalArial"/>
            </w:pPr>
            <w:r>
              <w:t xml:space="preserve">Stephen Solis, </w:t>
            </w:r>
            <w:r w:rsidR="00DC0EA3">
              <w:t>Fred Huang</w:t>
            </w:r>
          </w:p>
        </w:tc>
      </w:tr>
      <w:tr w:rsidR="009A3772" w14:paraId="33CB94A8" w14:textId="77777777" w:rsidTr="00D176CF">
        <w:trPr>
          <w:cantSplit/>
          <w:trHeight w:val="432"/>
        </w:trPr>
        <w:tc>
          <w:tcPr>
            <w:tcW w:w="2880" w:type="dxa"/>
            <w:shd w:val="clear" w:color="auto" w:fill="FFFFFF"/>
            <w:vAlign w:val="center"/>
          </w:tcPr>
          <w:p w14:paraId="19DACE26" w14:textId="77777777" w:rsidR="009A3772" w:rsidRPr="00B93CA0" w:rsidRDefault="009A3772">
            <w:pPr>
              <w:pStyle w:val="Header"/>
              <w:rPr>
                <w:bCs w:val="0"/>
              </w:rPr>
            </w:pPr>
            <w:r w:rsidRPr="00B93CA0">
              <w:rPr>
                <w:bCs w:val="0"/>
              </w:rPr>
              <w:t>E-mail Address</w:t>
            </w:r>
          </w:p>
        </w:tc>
        <w:tc>
          <w:tcPr>
            <w:tcW w:w="7560" w:type="dxa"/>
            <w:vAlign w:val="center"/>
          </w:tcPr>
          <w:p w14:paraId="7A233595" w14:textId="09B3BA10" w:rsidR="009A3772" w:rsidRDefault="00566CE6">
            <w:pPr>
              <w:pStyle w:val="NormalArial"/>
            </w:pPr>
            <w:hyperlink r:id="rId21" w:history="1">
              <w:r w:rsidR="00D95B0A" w:rsidRPr="00A2594E">
                <w:rPr>
                  <w:rStyle w:val="Hyperlink"/>
                </w:rPr>
                <w:t>Stephen.Solis@ercot.com</w:t>
              </w:r>
            </w:hyperlink>
            <w:r w:rsidR="00D95B0A">
              <w:t xml:space="preserve">; </w:t>
            </w:r>
            <w:hyperlink r:id="rId22" w:history="1">
              <w:r w:rsidR="00D95B0A" w:rsidRPr="00A2594E">
                <w:rPr>
                  <w:rStyle w:val="Hyperlink"/>
                </w:rPr>
                <w:t>shun-hsien.huang@ercot.com</w:t>
              </w:r>
            </w:hyperlink>
            <w:r w:rsidR="00D95B0A">
              <w:t xml:space="preserve"> </w:t>
            </w:r>
          </w:p>
        </w:tc>
      </w:tr>
      <w:tr w:rsidR="009A3772" w14:paraId="35BE9038" w14:textId="77777777" w:rsidTr="00D176CF">
        <w:trPr>
          <w:cantSplit/>
          <w:trHeight w:val="432"/>
        </w:trPr>
        <w:tc>
          <w:tcPr>
            <w:tcW w:w="2880" w:type="dxa"/>
            <w:shd w:val="clear" w:color="auto" w:fill="FFFFFF"/>
            <w:vAlign w:val="center"/>
          </w:tcPr>
          <w:p w14:paraId="2412D0DE" w14:textId="77777777" w:rsidR="009A3772" w:rsidRPr="00B93CA0" w:rsidRDefault="009A3772">
            <w:pPr>
              <w:pStyle w:val="Header"/>
              <w:rPr>
                <w:bCs w:val="0"/>
              </w:rPr>
            </w:pPr>
            <w:r w:rsidRPr="00B93CA0">
              <w:rPr>
                <w:bCs w:val="0"/>
              </w:rPr>
              <w:t>Company</w:t>
            </w:r>
          </w:p>
        </w:tc>
        <w:tc>
          <w:tcPr>
            <w:tcW w:w="7560" w:type="dxa"/>
            <w:vAlign w:val="center"/>
          </w:tcPr>
          <w:p w14:paraId="00E39457" w14:textId="2A415313" w:rsidR="009A3772" w:rsidRDefault="001C0DEA">
            <w:pPr>
              <w:pStyle w:val="NormalArial"/>
            </w:pPr>
            <w:r>
              <w:t>ERCOT</w:t>
            </w:r>
          </w:p>
        </w:tc>
      </w:tr>
      <w:tr w:rsidR="009A3772"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8EF00BD" w14:textId="3BB79FA3" w:rsidR="009A3772" w:rsidRDefault="00D85BF1">
            <w:pPr>
              <w:pStyle w:val="NormalArial"/>
            </w:pPr>
            <w:r w:rsidRPr="00D85BF1">
              <w:t>512</w:t>
            </w:r>
            <w:r>
              <w:t>-248</w:t>
            </w:r>
            <w:r w:rsidRPr="00D85BF1">
              <w:t>-</w:t>
            </w:r>
            <w:r>
              <w:t>677</w:t>
            </w:r>
            <w:r w:rsidRPr="00D85BF1">
              <w:t>2</w:t>
            </w:r>
            <w:r>
              <w:t xml:space="preserve">; </w:t>
            </w:r>
            <w:r w:rsidR="00DC0EA3">
              <w:t>512-248-</w:t>
            </w:r>
            <w:r>
              <w:t>6665</w:t>
            </w:r>
          </w:p>
        </w:tc>
      </w:tr>
      <w:tr w:rsidR="009A3772" w14:paraId="14B80A08" w14:textId="77777777" w:rsidTr="00D176CF">
        <w:trPr>
          <w:cantSplit/>
          <w:trHeight w:val="432"/>
        </w:trPr>
        <w:tc>
          <w:tcPr>
            <w:tcW w:w="2880" w:type="dxa"/>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179B92" w14:textId="7829A0C5" w:rsidR="009A3772" w:rsidRDefault="009A3772">
            <w:pPr>
              <w:pStyle w:val="NormalArial"/>
            </w:pPr>
          </w:p>
        </w:tc>
      </w:tr>
      <w:tr w:rsidR="009A3772"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0B3F51" w14:textId="7F752EAD" w:rsidR="009A3772" w:rsidRDefault="001C0DEA">
            <w:pPr>
              <w:pStyle w:val="NormalArial"/>
            </w:pPr>
            <w: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9A3772" w:rsidRPr="00D56D61" w14:paraId="431018CB" w14:textId="77777777" w:rsidTr="00D176CF">
        <w:trPr>
          <w:cantSplit/>
          <w:trHeight w:val="432"/>
        </w:trPr>
        <w:tc>
          <w:tcPr>
            <w:tcW w:w="2880" w:type="dxa"/>
            <w:vAlign w:val="center"/>
          </w:tcPr>
          <w:p w14:paraId="6E559D13" w14:textId="77777777" w:rsidR="009A3772" w:rsidRPr="007C199B" w:rsidRDefault="009A3772">
            <w:pPr>
              <w:pStyle w:val="NormalArial"/>
              <w:rPr>
                <w:b/>
              </w:rPr>
            </w:pPr>
            <w:r w:rsidRPr="007C199B">
              <w:rPr>
                <w:b/>
              </w:rPr>
              <w:t>Name</w:t>
            </w:r>
          </w:p>
        </w:tc>
        <w:tc>
          <w:tcPr>
            <w:tcW w:w="7560" w:type="dxa"/>
            <w:vAlign w:val="center"/>
          </w:tcPr>
          <w:p w14:paraId="6577E16E" w14:textId="0884C9B7" w:rsidR="009A3772" w:rsidRPr="00D56D61" w:rsidRDefault="00EE0ACF">
            <w:pPr>
              <w:pStyle w:val="NormalArial"/>
            </w:pPr>
            <w:r>
              <w:t>Erin Wasik-Gutierrez</w:t>
            </w:r>
          </w:p>
        </w:tc>
      </w:tr>
      <w:tr w:rsidR="009A3772" w:rsidRPr="00D56D61" w14:paraId="56FDD1D3" w14:textId="77777777" w:rsidTr="00D176CF">
        <w:trPr>
          <w:cantSplit/>
          <w:trHeight w:val="432"/>
        </w:trPr>
        <w:tc>
          <w:tcPr>
            <w:tcW w:w="2880" w:type="dxa"/>
            <w:vAlign w:val="center"/>
          </w:tcPr>
          <w:p w14:paraId="5B9409CC" w14:textId="77777777" w:rsidR="009A3772" w:rsidRPr="007C199B" w:rsidRDefault="009A3772">
            <w:pPr>
              <w:pStyle w:val="NormalArial"/>
              <w:rPr>
                <w:b/>
              </w:rPr>
            </w:pPr>
            <w:r w:rsidRPr="007C199B">
              <w:rPr>
                <w:b/>
              </w:rPr>
              <w:t>E-Mail Address</w:t>
            </w:r>
          </w:p>
        </w:tc>
        <w:tc>
          <w:tcPr>
            <w:tcW w:w="7560" w:type="dxa"/>
            <w:vAlign w:val="center"/>
          </w:tcPr>
          <w:p w14:paraId="5948C015" w14:textId="161F0EC6" w:rsidR="009A3772" w:rsidRPr="00D56D61" w:rsidRDefault="00566CE6">
            <w:pPr>
              <w:pStyle w:val="NormalArial"/>
            </w:pPr>
            <w:hyperlink r:id="rId23" w:history="1">
              <w:r w:rsidR="00D95B0A" w:rsidRPr="00A2594E">
                <w:rPr>
                  <w:rStyle w:val="Hyperlink"/>
                </w:rPr>
                <w:t>Erin.Wasik-Gutierrez@ercot.com</w:t>
              </w:r>
            </w:hyperlink>
            <w:r w:rsidR="00D95B0A">
              <w:t xml:space="preserve">    </w:t>
            </w:r>
          </w:p>
        </w:tc>
      </w:tr>
      <w:tr w:rsidR="009A3772" w:rsidRPr="005370B5" w14:paraId="5EA87A9F" w14:textId="77777777" w:rsidTr="00D176CF">
        <w:trPr>
          <w:cantSplit/>
          <w:trHeight w:val="432"/>
        </w:trPr>
        <w:tc>
          <w:tcPr>
            <w:tcW w:w="2880" w:type="dxa"/>
            <w:vAlign w:val="center"/>
          </w:tcPr>
          <w:p w14:paraId="62677094" w14:textId="77777777" w:rsidR="009A3772" w:rsidRPr="007C199B" w:rsidRDefault="009A3772">
            <w:pPr>
              <w:pStyle w:val="NormalArial"/>
              <w:rPr>
                <w:b/>
              </w:rPr>
            </w:pPr>
            <w:r w:rsidRPr="007C199B">
              <w:rPr>
                <w:b/>
              </w:rPr>
              <w:t>Phone Number</w:t>
            </w:r>
          </w:p>
        </w:tc>
        <w:tc>
          <w:tcPr>
            <w:tcW w:w="7560" w:type="dxa"/>
            <w:vAlign w:val="center"/>
          </w:tcPr>
          <w:p w14:paraId="3556D14E" w14:textId="66D51570" w:rsidR="009A3772" w:rsidRDefault="00EE0ACF">
            <w:pPr>
              <w:pStyle w:val="NormalArial"/>
            </w:pPr>
            <w:r>
              <w:t>413-886-2474</w:t>
            </w:r>
          </w:p>
        </w:tc>
      </w:tr>
    </w:tbl>
    <w:p w14:paraId="00750513" w14:textId="0F702FB4"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407305" w:rsidRPr="00D47768" w14:paraId="2AF55042" w14:textId="77777777" w:rsidTr="00984893">
        <w:trPr>
          <w:cantSplit/>
          <w:trHeight w:val="432"/>
        </w:trPr>
        <w:tc>
          <w:tcPr>
            <w:tcW w:w="10440" w:type="dxa"/>
            <w:gridSpan w:val="2"/>
            <w:vAlign w:val="center"/>
          </w:tcPr>
          <w:p w14:paraId="3C33D168" w14:textId="77777777" w:rsidR="00407305" w:rsidRDefault="00407305" w:rsidP="00984893">
            <w:pPr>
              <w:pStyle w:val="NormalArial"/>
              <w:jc w:val="center"/>
            </w:pPr>
            <w:r>
              <w:rPr>
                <w:b/>
              </w:rPr>
              <w:t>Comments Received</w:t>
            </w:r>
          </w:p>
        </w:tc>
      </w:tr>
      <w:tr w:rsidR="00407305" w:rsidRPr="00D47768" w14:paraId="08319141" w14:textId="77777777" w:rsidTr="00984893">
        <w:trPr>
          <w:cantSplit/>
          <w:trHeight w:val="432"/>
        </w:trPr>
        <w:tc>
          <w:tcPr>
            <w:tcW w:w="2880" w:type="dxa"/>
            <w:vAlign w:val="center"/>
          </w:tcPr>
          <w:p w14:paraId="2014C6C6" w14:textId="77777777" w:rsidR="00407305" w:rsidRPr="00D47768" w:rsidRDefault="00407305" w:rsidP="00984893">
            <w:pPr>
              <w:pStyle w:val="NormalArial"/>
              <w:rPr>
                <w:b/>
              </w:rPr>
            </w:pPr>
            <w:r>
              <w:rPr>
                <w:b/>
              </w:rPr>
              <w:t>Comment Author</w:t>
            </w:r>
          </w:p>
        </w:tc>
        <w:tc>
          <w:tcPr>
            <w:tcW w:w="7560" w:type="dxa"/>
            <w:vAlign w:val="center"/>
          </w:tcPr>
          <w:p w14:paraId="581A68C1" w14:textId="77777777" w:rsidR="00407305" w:rsidRDefault="00407305" w:rsidP="00984893">
            <w:pPr>
              <w:pStyle w:val="NormalArial"/>
            </w:pPr>
            <w:r>
              <w:rPr>
                <w:b/>
              </w:rPr>
              <w:t>Comment Summary</w:t>
            </w:r>
          </w:p>
        </w:tc>
      </w:tr>
      <w:tr w:rsidR="00407305" w:rsidRPr="00D47768" w14:paraId="37456A5D" w14:textId="77777777" w:rsidTr="00984893">
        <w:trPr>
          <w:cantSplit/>
          <w:trHeight w:val="432"/>
        </w:trPr>
        <w:tc>
          <w:tcPr>
            <w:tcW w:w="2880" w:type="dxa"/>
            <w:tcBorders>
              <w:bottom w:val="single" w:sz="4" w:space="0" w:color="auto"/>
            </w:tcBorders>
            <w:vAlign w:val="center"/>
          </w:tcPr>
          <w:p w14:paraId="709E159F" w14:textId="77777777" w:rsidR="00407305" w:rsidRPr="00D47768" w:rsidRDefault="00407305" w:rsidP="00984893">
            <w:pPr>
              <w:pStyle w:val="NormalArial"/>
              <w:rPr>
                <w:b/>
              </w:rPr>
            </w:pPr>
            <w:r>
              <w:rPr>
                <w:bCs/>
              </w:rPr>
              <w:t>None</w:t>
            </w:r>
          </w:p>
        </w:tc>
        <w:tc>
          <w:tcPr>
            <w:tcW w:w="7560" w:type="dxa"/>
            <w:tcBorders>
              <w:bottom w:val="single" w:sz="4" w:space="0" w:color="auto"/>
            </w:tcBorders>
            <w:vAlign w:val="center"/>
          </w:tcPr>
          <w:p w14:paraId="7BB058A3" w14:textId="77777777" w:rsidR="00407305" w:rsidRDefault="00407305" w:rsidP="00984893">
            <w:pPr>
              <w:pStyle w:val="NormalArial"/>
            </w:pPr>
          </w:p>
        </w:tc>
      </w:tr>
      <w:tr w:rsidR="00407305" w:rsidRPr="00D47768" w14:paraId="04E7E5F8" w14:textId="77777777" w:rsidTr="00984893">
        <w:trPr>
          <w:cantSplit/>
          <w:trHeight w:val="80"/>
        </w:trPr>
        <w:tc>
          <w:tcPr>
            <w:tcW w:w="2880" w:type="dxa"/>
            <w:tcBorders>
              <w:left w:val="nil"/>
              <w:right w:val="nil"/>
            </w:tcBorders>
            <w:vAlign w:val="center"/>
          </w:tcPr>
          <w:p w14:paraId="7D0E4314" w14:textId="77777777" w:rsidR="00407305" w:rsidRDefault="00407305" w:rsidP="00984893">
            <w:pPr>
              <w:pStyle w:val="NormalArial"/>
              <w:rPr>
                <w:bCs/>
              </w:rPr>
            </w:pPr>
          </w:p>
        </w:tc>
        <w:tc>
          <w:tcPr>
            <w:tcW w:w="7560" w:type="dxa"/>
            <w:tcBorders>
              <w:left w:val="nil"/>
              <w:right w:val="nil"/>
            </w:tcBorders>
            <w:vAlign w:val="center"/>
          </w:tcPr>
          <w:p w14:paraId="2730598B" w14:textId="77777777" w:rsidR="00407305" w:rsidRDefault="00407305" w:rsidP="00984893">
            <w:pPr>
              <w:pStyle w:val="NormalArial"/>
            </w:pPr>
          </w:p>
        </w:tc>
      </w:tr>
      <w:tr w:rsidR="00407305" w:rsidRPr="00D47768" w14:paraId="49CD8442" w14:textId="77777777" w:rsidTr="00984893">
        <w:trPr>
          <w:cantSplit/>
          <w:trHeight w:val="432"/>
        </w:trPr>
        <w:tc>
          <w:tcPr>
            <w:tcW w:w="10440" w:type="dxa"/>
            <w:gridSpan w:val="2"/>
            <w:vAlign w:val="center"/>
          </w:tcPr>
          <w:p w14:paraId="4F6DFE9C" w14:textId="77777777" w:rsidR="00407305" w:rsidRDefault="00407305" w:rsidP="00984893">
            <w:pPr>
              <w:pStyle w:val="NormalArial"/>
              <w:jc w:val="center"/>
            </w:pPr>
            <w:r w:rsidRPr="000542D6">
              <w:rPr>
                <w:b/>
              </w:rPr>
              <w:t>Market Rules Notes</w:t>
            </w:r>
          </w:p>
        </w:tc>
      </w:tr>
    </w:tbl>
    <w:p w14:paraId="57356047" w14:textId="67EA1645" w:rsidR="00407305" w:rsidRDefault="00407305" w:rsidP="00407305">
      <w:pPr>
        <w:pStyle w:val="NormalArial"/>
        <w:spacing w:before="120" w:after="120"/>
        <w:rPr>
          <w:bCs/>
        </w:rPr>
      </w:pPr>
      <w:r>
        <w:rPr>
          <w:bCs/>
        </w:rPr>
        <w:t>None</w:t>
      </w:r>
      <w:r w:rsidRPr="00407305">
        <w:rPr>
          <w:bCs/>
        </w:rP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55A7494F" w14:textId="77777777" w:rsidR="007C74B4" w:rsidRPr="00904C75" w:rsidRDefault="007C74B4" w:rsidP="007C74B4">
      <w:pPr>
        <w:pStyle w:val="H2"/>
        <w:spacing w:before="480"/>
      </w:pPr>
      <w:bookmarkStart w:id="0" w:name="_Toc75940888"/>
      <w:r w:rsidRPr="00904C75">
        <w:t>3.7</w:t>
      </w:r>
      <w:r w:rsidRPr="00904C75">
        <w:tab/>
        <w:t>Transmission Operators</w:t>
      </w:r>
      <w:bookmarkEnd w:id="0"/>
      <w:r w:rsidRPr="00904C75">
        <w:t xml:space="preserve"> </w:t>
      </w:r>
    </w:p>
    <w:p w14:paraId="0DB43158" w14:textId="77777777" w:rsidR="007C74B4" w:rsidRPr="0006294F" w:rsidRDefault="007C74B4" w:rsidP="007C74B4">
      <w:pPr>
        <w:pStyle w:val="BodyTextNumbered"/>
        <w:rPr>
          <w:szCs w:val="24"/>
        </w:rPr>
      </w:pPr>
      <w:r w:rsidRPr="00E8651F">
        <w:t>(1)</w:t>
      </w:r>
      <w:r w:rsidRPr="00E8651F">
        <w:tab/>
        <w:t>Transmission Operators (TOs) shall follow ERCOT instructions:</w:t>
      </w:r>
    </w:p>
    <w:p w14:paraId="54D5C80C" w14:textId="77777777" w:rsidR="007C74B4" w:rsidRPr="00E8651F" w:rsidRDefault="007C74B4" w:rsidP="007C74B4">
      <w:pPr>
        <w:pStyle w:val="List"/>
        <w:ind w:left="1440"/>
      </w:pPr>
      <w:r w:rsidRPr="00E8651F">
        <w:t>(a)</w:t>
      </w:r>
      <w:r w:rsidRPr="00E8651F">
        <w:tab/>
        <w:t>Performing the physical operation of the ERCOT Transmission Grid, including circuit breakers, switches, voltage control equipment, protective relays, metering and Load shedding equipment;</w:t>
      </w:r>
    </w:p>
    <w:p w14:paraId="28684E5A" w14:textId="77777777" w:rsidR="007C74B4" w:rsidRPr="00E8651F" w:rsidRDefault="007C74B4" w:rsidP="007C74B4">
      <w:pPr>
        <w:pStyle w:val="List"/>
        <w:ind w:left="1440"/>
      </w:pPr>
      <w:r w:rsidRPr="00E8651F">
        <w:t>(b)</w:t>
      </w:r>
      <w:r w:rsidRPr="00E8651F">
        <w:tab/>
        <w:t>Directing changes in the operation of transmission voltage control equipment per Section 2.7.3</w:t>
      </w:r>
      <w:r>
        <w:t xml:space="preserve">, </w:t>
      </w:r>
      <w:r>
        <w:rPr>
          <w:szCs w:val="24"/>
        </w:rPr>
        <w:t>Real-Time Operational Voltage Control</w:t>
      </w:r>
      <w:r w:rsidRPr="00E8651F">
        <w:t>;</w:t>
      </w:r>
    </w:p>
    <w:p w14:paraId="44928BF1" w14:textId="77777777" w:rsidR="007C74B4" w:rsidRPr="00E8651F" w:rsidRDefault="007C74B4" w:rsidP="007C74B4">
      <w:pPr>
        <w:pStyle w:val="List"/>
        <w:ind w:left="1440"/>
      </w:pPr>
      <w:r w:rsidRPr="00E8651F">
        <w:t>(c)</w:t>
      </w:r>
      <w:r w:rsidRPr="00E8651F">
        <w:tab/>
        <w:t xml:space="preserve">Managing Voltage Profiles established by ERCOT </w:t>
      </w:r>
      <w:r>
        <w:t xml:space="preserve">and Voltage Set Points </w:t>
      </w:r>
      <w:r w:rsidRPr="00E8651F">
        <w:t>per Section 2.7.3</w:t>
      </w:r>
      <w:r>
        <w:t>; and</w:t>
      </w:r>
      <w:r w:rsidRPr="00E8651F">
        <w:t xml:space="preserve">  </w:t>
      </w:r>
    </w:p>
    <w:p w14:paraId="450F6DB3" w14:textId="77777777" w:rsidR="007C74B4" w:rsidRDefault="007C74B4" w:rsidP="007C74B4">
      <w:pPr>
        <w:pStyle w:val="BodyTextNumbered"/>
        <w:ind w:left="1440"/>
      </w:pPr>
      <w:r w:rsidRPr="00E8651F">
        <w:lastRenderedPageBreak/>
        <w:t>(d)</w:t>
      </w:r>
      <w:r w:rsidRPr="00E8651F">
        <w:tab/>
        <w:t>Taking those additional actions required to prevent an imminent Emergency Condition or to restore the ERCOT Transmission Grid to a secure state in the event of a system emergency.</w:t>
      </w:r>
    </w:p>
    <w:p w14:paraId="7BF03B00" w14:textId="77777777" w:rsidR="007C74B4" w:rsidRPr="00904C75" w:rsidRDefault="007C74B4" w:rsidP="007C74B4">
      <w:pPr>
        <w:pStyle w:val="BodyTextNumbered"/>
      </w:pPr>
      <w:r w:rsidRPr="00904C75">
        <w:t>(2)</w:t>
      </w:r>
      <w:r w:rsidRPr="00904C75">
        <w:tab/>
        <w:t>TOs must meet all requirements identified in the Protocols for TOs in addition to those requirements stated below for all Transmission Facilities represented:</w:t>
      </w:r>
    </w:p>
    <w:p w14:paraId="3679711E" w14:textId="2B3893FA" w:rsidR="00397B00" w:rsidRPr="00904C75" w:rsidRDefault="00397B00" w:rsidP="007C74B4">
      <w:pPr>
        <w:pStyle w:val="List"/>
        <w:ind w:left="1440"/>
      </w:pPr>
      <w:r w:rsidRPr="00397B00">
        <w:t>(a)</w:t>
      </w:r>
      <w:r w:rsidRPr="00397B00">
        <w:tab/>
        <w:t>Monitor system conditions and notify ERCOT when Transmission Facility elements reach maximum safe operating limits as soon as practicable;</w:t>
      </w:r>
    </w:p>
    <w:p w14:paraId="09D0541C" w14:textId="77777777" w:rsidR="007C74B4" w:rsidRPr="00904C75" w:rsidRDefault="007C74B4" w:rsidP="007C74B4">
      <w:pPr>
        <w:pStyle w:val="List"/>
        <w:ind w:left="1440"/>
      </w:pPr>
      <w:r w:rsidRPr="00904C75">
        <w:t>(b)</w:t>
      </w:r>
      <w:r w:rsidRPr="00904C75">
        <w:tab/>
        <w:t xml:space="preserve">Notify ERCOT of any changes in its Transmission Facility status within ten seconds of the change of status as specified in Protocol Section 3.10.7.5, Telemetry </w:t>
      </w:r>
      <w:r>
        <w:t>Requirements</w:t>
      </w:r>
      <w:r w:rsidRPr="00904C75">
        <w:t xml:space="preserve">; </w:t>
      </w:r>
    </w:p>
    <w:p w14:paraId="18377B69" w14:textId="77777777" w:rsidR="007C74B4" w:rsidRPr="00904C75" w:rsidRDefault="007C74B4" w:rsidP="007C74B4">
      <w:pPr>
        <w:pStyle w:val="List"/>
        <w:ind w:left="1440"/>
      </w:pPr>
      <w:r w:rsidRPr="00904C75">
        <w:t>(c)</w:t>
      </w:r>
      <w:r w:rsidRPr="00904C75">
        <w:tab/>
        <w:t>Operate and manage Transmission Facilities between energy sources and the point of delivery;</w:t>
      </w:r>
    </w:p>
    <w:p w14:paraId="23861854" w14:textId="77777777" w:rsidR="007C74B4" w:rsidRDefault="007C74B4" w:rsidP="007C74B4">
      <w:pPr>
        <w:pStyle w:val="List"/>
        <w:ind w:left="1440"/>
      </w:pPr>
      <w:r w:rsidRPr="00904C75">
        <w:t>(d)</w:t>
      </w:r>
      <w:r w:rsidRPr="00904C75">
        <w:tab/>
        <w:t xml:space="preserve">Coordinate emergency communications between a represented </w:t>
      </w:r>
      <w:r>
        <w:t>Transmission Service Provider (</w:t>
      </w:r>
      <w:r w:rsidRPr="00904C75">
        <w:t>TSP</w:t>
      </w:r>
      <w:r>
        <w:t>)</w:t>
      </w:r>
      <w:r w:rsidRPr="00904C75">
        <w:t xml:space="preserve"> system and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C74B4" w:rsidRPr="009716AC" w14:paraId="6BBABBAC" w14:textId="77777777" w:rsidTr="00FB3405">
        <w:tc>
          <w:tcPr>
            <w:tcW w:w="9563" w:type="dxa"/>
            <w:tcBorders>
              <w:top w:val="single" w:sz="4" w:space="0" w:color="auto"/>
              <w:left w:val="single" w:sz="4" w:space="0" w:color="auto"/>
              <w:bottom w:val="single" w:sz="4" w:space="0" w:color="auto"/>
              <w:right w:val="single" w:sz="4" w:space="0" w:color="auto"/>
            </w:tcBorders>
            <w:shd w:val="clear" w:color="auto" w:fill="D9D9D9"/>
          </w:tcPr>
          <w:p w14:paraId="6A60164B" w14:textId="77777777" w:rsidR="007C74B4" w:rsidRPr="009716AC" w:rsidRDefault="007C74B4" w:rsidP="00FB3405">
            <w:pPr>
              <w:spacing w:before="120" w:after="240"/>
              <w:rPr>
                <w:b/>
                <w:i/>
              </w:rPr>
            </w:pPr>
            <w:r w:rsidRPr="009716AC">
              <w:rPr>
                <w:b/>
                <w:i/>
              </w:rPr>
              <w:t xml:space="preserve">[NOGRR177:  Replace </w:t>
            </w:r>
            <w:r>
              <w:rPr>
                <w:b/>
                <w:i/>
              </w:rPr>
              <w:t xml:space="preserve">paragraph (d) </w:t>
            </w:r>
            <w:r w:rsidRPr="009716AC">
              <w:rPr>
                <w:b/>
                <w:i/>
              </w:rPr>
              <w:t>above with the following upon system implementation of NPRR857:]</w:t>
            </w:r>
          </w:p>
          <w:p w14:paraId="03443BE7" w14:textId="77777777" w:rsidR="007C74B4" w:rsidRPr="0056612B" w:rsidRDefault="007C74B4" w:rsidP="00FB3405">
            <w:pPr>
              <w:pStyle w:val="List"/>
              <w:ind w:left="1440"/>
            </w:pPr>
            <w:r w:rsidRPr="00904C75">
              <w:t>(d)</w:t>
            </w:r>
            <w:r w:rsidRPr="00904C75">
              <w:tab/>
              <w:t xml:space="preserve">Coordinate emergency communications between a represented </w:t>
            </w:r>
            <w:r>
              <w:t>Transmission Service Provider (</w:t>
            </w:r>
            <w:r w:rsidRPr="00904C75">
              <w:t>TSP</w:t>
            </w:r>
            <w:r>
              <w:t>)</w:t>
            </w:r>
            <w:r w:rsidRPr="00904C75">
              <w:t xml:space="preserve"> </w:t>
            </w:r>
            <w:r>
              <w:t xml:space="preserve">or Direct Current Tie Operator (DCTO) </w:t>
            </w:r>
            <w:r w:rsidRPr="00904C75">
              <w:t>system and ERCOT;</w:t>
            </w:r>
          </w:p>
        </w:tc>
      </w:tr>
    </w:tbl>
    <w:p w14:paraId="75BE9C83" w14:textId="77777777" w:rsidR="007C74B4" w:rsidRPr="00904C75" w:rsidRDefault="007C74B4" w:rsidP="007C74B4">
      <w:pPr>
        <w:pStyle w:val="List"/>
        <w:spacing w:before="240"/>
        <w:ind w:left="1440"/>
      </w:pPr>
      <w:r w:rsidRPr="00904C75">
        <w:t>(e)</w:t>
      </w:r>
      <w:r w:rsidRPr="00904C75">
        <w:tab/>
        <w:t>Monitor the loading of the transmission system(s);</w:t>
      </w:r>
    </w:p>
    <w:p w14:paraId="2C873511" w14:textId="77777777" w:rsidR="007C74B4" w:rsidRPr="00904C75" w:rsidRDefault="007C74B4" w:rsidP="007C74B4">
      <w:pPr>
        <w:pStyle w:val="List"/>
        <w:ind w:left="1440"/>
      </w:pPr>
      <w:r w:rsidRPr="00904C75">
        <w:t>(f)</w:t>
      </w:r>
      <w:r w:rsidRPr="00904C75">
        <w:tab/>
        <w:t>Notify ERCOT of all changes to the status of all Transmission Elements and Transmission Facilities;</w:t>
      </w:r>
    </w:p>
    <w:p w14:paraId="5A0BA12B" w14:textId="313DE7E0" w:rsidR="007C74B4" w:rsidRPr="00904C75" w:rsidRDefault="007C74B4" w:rsidP="007C74B4">
      <w:pPr>
        <w:pStyle w:val="List"/>
        <w:ind w:left="1440"/>
      </w:pPr>
      <w:r w:rsidRPr="00904C75">
        <w:t>(g)</w:t>
      </w:r>
      <w:r w:rsidRPr="00904C75">
        <w:tab/>
        <w:t>Act as Single Point of Contact</w:t>
      </w:r>
      <w:ins w:id="1" w:author="ERCOT" w:date="2023-03-17T11:55:00Z">
        <w:r w:rsidR="000303CB">
          <w:t xml:space="preserve"> </w:t>
        </w:r>
      </w:ins>
      <w:r w:rsidRPr="00904C75">
        <w:t>for transmission Outages;</w:t>
      </w:r>
    </w:p>
    <w:p w14:paraId="0B32E037" w14:textId="77777777" w:rsidR="007C74B4" w:rsidRPr="00904C75" w:rsidRDefault="007C74B4" w:rsidP="007C74B4">
      <w:pPr>
        <w:pStyle w:val="List"/>
        <w:ind w:left="1440"/>
      </w:pPr>
      <w:r w:rsidRPr="00904C75">
        <w:t>(h)</w:t>
      </w:r>
      <w:r w:rsidRPr="00904C75">
        <w:tab/>
        <w:t xml:space="preserve">Maintain continuous communication (24x7) with ERCOT;  </w:t>
      </w:r>
    </w:p>
    <w:p w14:paraId="39D05F8B" w14:textId="6B426C11" w:rsidR="007C74B4" w:rsidRDefault="007C74B4" w:rsidP="007C74B4">
      <w:pPr>
        <w:pStyle w:val="List"/>
        <w:ind w:left="1440"/>
        <w:rPr>
          <w:color w:val="0000FF"/>
        </w:rPr>
      </w:pPr>
      <w:r w:rsidRPr="00904C75">
        <w:t>(</w:t>
      </w:r>
      <w:proofErr w:type="spellStart"/>
      <w:r w:rsidRPr="00904C75">
        <w:t>i</w:t>
      </w:r>
      <w:proofErr w:type="spellEnd"/>
      <w:r w:rsidRPr="00904C75">
        <w:t>)</w:t>
      </w:r>
      <w:r w:rsidRPr="00904C75">
        <w:tab/>
        <w:t>Ensure Dispatch Instructions, received for their system or on behalf of represented TSPs or Distribution Service Providers (DSPs), are carried out as issued;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C74B4" w:rsidRPr="009716AC" w14:paraId="425C2101" w14:textId="77777777" w:rsidTr="00FB3405">
        <w:tc>
          <w:tcPr>
            <w:tcW w:w="9563" w:type="dxa"/>
            <w:tcBorders>
              <w:top w:val="single" w:sz="4" w:space="0" w:color="auto"/>
              <w:left w:val="single" w:sz="4" w:space="0" w:color="auto"/>
              <w:bottom w:val="single" w:sz="4" w:space="0" w:color="auto"/>
              <w:right w:val="single" w:sz="4" w:space="0" w:color="auto"/>
            </w:tcBorders>
            <w:shd w:val="clear" w:color="auto" w:fill="D9D9D9"/>
          </w:tcPr>
          <w:p w14:paraId="09EE2EDE" w14:textId="77777777" w:rsidR="007C74B4" w:rsidRPr="009716AC" w:rsidRDefault="007C74B4" w:rsidP="00FB3405">
            <w:pPr>
              <w:spacing w:before="120" w:after="240"/>
              <w:rPr>
                <w:b/>
                <w:i/>
              </w:rPr>
            </w:pPr>
            <w:r w:rsidRPr="009716AC">
              <w:rPr>
                <w:b/>
                <w:i/>
              </w:rPr>
              <w:t xml:space="preserve">[NOGRR177:  Replace </w:t>
            </w:r>
            <w:r>
              <w:rPr>
                <w:b/>
                <w:i/>
              </w:rPr>
              <w:t>paragraph (</w:t>
            </w:r>
            <w:proofErr w:type="spellStart"/>
            <w:r>
              <w:rPr>
                <w:b/>
                <w:i/>
              </w:rPr>
              <w:t>i</w:t>
            </w:r>
            <w:proofErr w:type="spellEnd"/>
            <w:r>
              <w:rPr>
                <w:b/>
                <w:i/>
              </w:rPr>
              <w:t xml:space="preserve">) </w:t>
            </w:r>
            <w:r w:rsidRPr="009716AC">
              <w:rPr>
                <w:b/>
                <w:i/>
              </w:rPr>
              <w:t>above with the following upon system implementation of NPRR857:]</w:t>
            </w:r>
          </w:p>
          <w:p w14:paraId="1188A62F" w14:textId="77777777" w:rsidR="007C74B4" w:rsidRPr="0056612B" w:rsidRDefault="007C74B4" w:rsidP="00FB3405">
            <w:pPr>
              <w:pStyle w:val="List"/>
              <w:ind w:left="1440"/>
            </w:pPr>
            <w:r w:rsidRPr="00904C75">
              <w:t xml:space="preserve"> (i)</w:t>
            </w:r>
            <w:r w:rsidRPr="00904C75">
              <w:tab/>
              <w:t>Ensure Dispatch Instructions, received for their system or on behalf of represented TSPs</w:t>
            </w:r>
            <w:r>
              <w:t>, DCTOs,</w:t>
            </w:r>
            <w:r w:rsidRPr="00904C75">
              <w:t xml:space="preserve"> or Distribution Service Providers (DSPs), are carried out as issued;</w:t>
            </w:r>
            <w:r w:rsidRPr="00904C75">
              <w:rPr>
                <w:color w:val="0000FF"/>
              </w:rPr>
              <w:t xml:space="preserve">  </w:t>
            </w:r>
          </w:p>
        </w:tc>
      </w:tr>
    </w:tbl>
    <w:p w14:paraId="636B0B96" w14:textId="77777777" w:rsidR="007C74B4" w:rsidRPr="00904C75" w:rsidRDefault="007C74B4" w:rsidP="007C74B4">
      <w:pPr>
        <w:pStyle w:val="List"/>
        <w:spacing w:after="0"/>
        <w:ind w:left="1440"/>
      </w:pPr>
    </w:p>
    <w:p w14:paraId="1CA86CBC" w14:textId="274E4E0E" w:rsidR="007C74B4" w:rsidRPr="00904C75" w:rsidRDefault="007C74B4" w:rsidP="007C74B4">
      <w:pPr>
        <w:pStyle w:val="List"/>
        <w:ind w:left="1440"/>
      </w:pPr>
      <w:r w:rsidRPr="00904C75">
        <w:lastRenderedPageBreak/>
        <w:t>(j)</w:t>
      </w:r>
      <w:r w:rsidRPr="00904C75">
        <w:tab/>
        <w:t xml:space="preserve">Maintain operational metering; </w:t>
      </w:r>
      <w:del w:id="2" w:author="ERCOT" w:date="2023-03-17T11:54:00Z">
        <w:r w:rsidRPr="00904C75" w:rsidDel="000303CB">
          <w:delText>and</w:delText>
        </w:r>
      </w:del>
    </w:p>
    <w:p w14:paraId="046029B7" w14:textId="021538BF" w:rsidR="007C74B4" w:rsidRDefault="007C74B4" w:rsidP="007C74B4">
      <w:pPr>
        <w:pStyle w:val="List"/>
        <w:spacing w:after="0"/>
        <w:ind w:left="1440"/>
      </w:pPr>
      <w:r w:rsidRPr="00904C75">
        <w:t>(k)</w:t>
      </w:r>
      <w:r w:rsidRPr="00904C75">
        <w:tab/>
        <w:t>Implement Black Start</w:t>
      </w:r>
      <w:ins w:id="3" w:author="ERCOT" w:date="2023-03-17T11:54:00Z">
        <w:r w:rsidR="000303CB">
          <w:t>;</w:t>
        </w:r>
      </w:ins>
      <w:r w:rsidR="001C2FFE">
        <w:t xml:space="preserve"> </w:t>
      </w:r>
    </w:p>
    <w:p w14:paraId="61E84382" w14:textId="2672B356" w:rsidR="001C2FFE" w:rsidRDefault="001C2FFE" w:rsidP="007C74B4">
      <w:pPr>
        <w:pStyle w:val="List"/>
        <w:spacing w:after="0"/>
        <w:ind w:left="1440"/>
      </w:pPr>
    </w:p>
    <w:p w14:paraId="6272CC96" w14:textId="10D40548" w:rsidR="00FD45BD" w:rsidRDefault="00FD45BD" w:rsidP="00FD45BD">
      <w:pPr>
        <w:pStyle w:val="List"/>
        <w:spacing w:after="0"/>
        <w:ind w:left="1440"/>
        <w:rPr>
          <w:ins w:id="4" w:author="ERCOT" w:date="2023-03-17T11:53:00Z"/>
        </w:rPr>
      </w:pPr>
      <w:ins w:id="5" w:author="ERCOT" w:date="2023-03-17T11:53:00Z">
        <w:r>
          <w:t>(l)</w:t>
        </w:r>
        <w:r>
          <w:tab/>
          <w:t>Ensure they have the ability to m</w:t>
        </w:r>
        <w:r w:rsidRPr="001C2FFE">
          <w:t xml:space="preserve">onitor </w:t>
        </w:r>
        <w:r>
          <w:t xml:space="preserve">pre- and post-contingency system operating limit exceedances </w:t>
        </w:r>
        <w:r w:rsidRPr="001C2FFE">
          <w:t>communicated by ERCOT via postings on the MIS Secure Area</w:t>
        </w:r>
        <w:r>
          <w:t>, and n</w:t>
        </w:r>
        <w:r w:rsidRPr="001C2FFE" w:rsidDel="0039389C">
          <w:t xml:space="preserve">otify ERCOT </w:t>
        </w:r>
        <w:r>
          <w:t xml:space="preserve">of </w:t>
        </w:r>
        <w:r w:rsidRPr="001C2FFE" w:rsidDel="0039389C">
          <w:t xml:space="preserve">any failure of </w:t>
        </w:r>
        <w:r>
          <w:t xml:space="preserve">the postings on the MIS Secure Area </w:t>
        </w:r>
        <w:r w:rsidRPr="001C2FFE" w:rsidDel="0039389C">
          <w:t>as soon as practica</w:t>
        </w:r>
        <w:r>
          <w:t>b</w:t>
        </w:r>
        <w:r w:rsidRPr="001C2FFE" w:rsidDel="0039389C">
          <w:t>l</w:t>
        </w:r>
        <w:r>
          <w:t>e;</w:t>
        </w:r>
      </w:ins>
    </w:p>
    <w:p w14:paraId="691F8635" w14:textId="77777777" w:rsidR="00FD45BD" w:rsidRDefault="00FD45BD" w:rsidP="00FD45BD">
      <w:pPr>
        <w:pStyle w:val="List"/>
        <w:spacing w:after="0"/>
        <w:ind w:left="1440"/>
        <w:rPr>
          <w:ins w:id="6" w:author="ERCOT" w:date="2023-03-17T11:53:00Z"/>
        </w:rPr>
      </w:pPr>
    </w:p>
    <w:p w14:paraId="796C98C9" w14:textId="77777777" w:rsidR="00FD45BD" w:rsidRDefault="00FD45BD" w:rsidP="00FD45BD">
      <w:pPr>
        <w:pStyle w:val="List"/>
        <w:spacing w:after="0"/>
        <w:ind w:left="1440"/>
        <w:rPr>
          <w:ins w:id="7" w:author="ERCOT" w:date="2023-03-17T11:53:00Z"/>
        </w:rPr>
      </w:pPr>
      <w:ins w:id="8" w:author="ERCOT" w:date="2023-03-17T11:53:00Z">
        <w:r>
          <w:t>(m)      Ensure they have the ability to m</w:t>
        </w:r>
        <w:r w:rsidRPr="001C2FFE">
          <w:t xml:space="preserve">onitor </w:t>
        </w:r>
        <w:r>
          <w:t xml:space="preserve">pre- and post-contingency system operating limit exceedances </w:t>
        </w:r>
        <w:r w:rsidRPr="001C2FFE">
          <w:t>communicated by ERCOT via</w:t>
        </w:r>
        <w:r>
          <w:t xml:space="preserve"> </w:t>
        </w:r>
        <w:r w:rsidRPr="001C2FFE">
          <w:t xml:space="preserve">the </w:t>
        </w:r>
        <w:proofErr w:type="spellStart"/>
        <w:r w:rsidRPr="001C2FFE">
          <w:t>GridGeo</w:t>
        </w:r>
        <w:proofErr w:type="spellEnd"/>
        <w:r w:rsidRPr="001C2FFE">
          <w:t xml:space="preserve"> application</w:t>
        </w:r>
        <w:r>
          <w:t>, and n</w:t>
        </w:r>
        <w:r w:rsidRPr="001C2FFE" w:rsidDel="0039389C">
          <w:t xml:space="preserve">otify ERCOT </w:t>
        </w:r>
        <w:r>
          <w:t xml:space="preserve">of </w:t>
        </w:r>
        <w:r w:rsidRPr="001C2FFE" w:rsidDel="0039389C">
          <w:t xml:space="preserve">any failure of </w:t>
        </w:r>
        <w:r>
          <w:t xml:space="preserve">the </w:t>
        </w:r>
        <w:proofErr w:type="spellStart"/>
        <w:r>
          <w:t>GridGeo</w:t>
        </w:r>
        <w:proofErr w:type="spellEnd"/>
        <w:r>
          <w:t xml:space="preserve"> application</w:t>
        </w:r>
        <w:r w:rsidRPr="001C2FFE" w:rsidDel="0039389C">
          <w:t xml:space="preserve"> as soon as practica</w:t>
        </w:r>
        <w:r>
          <w:t>b</w:t>
        </w:r>
        <w:r w:rsidRPr="001C2FFE" w:rsidDel="0039389C">
          <w:t>l</w:t>
        </w:r>
        <w:r>
          <w:t>e;</w:t>
        </w:r>
      </w:ins>
    </w:p>
    <w:p w14:paraId="562E48AF" w14:textId="77777777" w:rsidR="00FD45BD" w:rsidRDefault="00FD45BD" w:rsidP="00FD45BD">
      <w:pPr>
        <w:pStyle w:val="List"/>
        <w:spacing w:after="0"/>
        <w:ind w:left="1440"/>
        <w:rPr>
          <w:ins w:id="9" w:author="ERCOT" w:date="2023-03-17T11:53:00Z"/>
        </w:rPr>
      </w:pPr>
    </w:p>
    <w:p w14:paraId="48A7508B" w14:textId="6673D3E2" w:rsidR="00FD45BD" w:rsidRDefault="00FD45BD" w:rsidP="00FD45BD">
      <w:pPr>
        <w:pStyle w:val="List"/>
        <w:spacing w:after="0"/>
        <w:ind w:left="1440"/>
        <w:rPr>
          <w:ins w:id="10" w:author="ERCOT" w:date="2023-03-17T11:53:00Z"/>
        </w:rPr>
      </w:pPr>
      <w:ins w:id="11" w:author="ERCOT" w:date="2023-03-17T11:53:00Z">
        <w:r>
          <w:t>(n)</w:t>
        </w:r>
        <w:r>
          <w:tab/>
          <w:t>M</w:t>
        </w:r>
        <w:r w:rsidRPr="008B2BA8">
          <w:t>onitor pre- and post-contingency system operating limit exceedances communicated by ERCOT</w:t>
        </w:r>
        <w:r>
          <w:t xml:space="preserve"> with at least one of the methods identified in paragraph (l) or (m) above at all times;</w:t>
        </w:r>
      </w:ins>
    </w:p>
    <w:p w14:paraId="55C9BEB5" w14:textId="77777777" w:rsidR="00FD45BD" w:rsidRDefault="00FD45BD" w:rsidP="00FD45BD">
      <w:pPr>
        <w:pStyle w:val="List"/>
        <w:spacing w:after="0"/>
        <w:ind w:left="1440"/>
        <w:rPr>
          <w:ins w:id="12" w:author="ERCOT" w:date="2023-03-17T11:53:00Z"/>
        </w:rPr>
      </w:pPr>
    </w:p>
    <w:p w14:paraId="37A61A45" w14:textId="639F0446" w:rsidR="00FD45BD" w:rsidRDefault="00FD45BD" w:rsidP="00FD45BD">
      <w:pPr>
        <w:pStyle w:val="List"/>
        <w:spacing w:after="0"/>
        <w:ind w:left="1440"/>
        <w:rPr>
          <w:ins w:id="13" w:author="ERCOT" w:date="2023-03-17T11:53:00Z"/>
        </w:rPr>
      </w:pPr>
      <w:ins w:id="14" w:author="ERCOT" w:date="2023-03-17T11:53:00Z">
        <w:r>
          <w:t>(o)       Ensure they have the ability to monitor Generic Transmission Limits (GTLs) and the associated flows that affect their system via the Inter-Control Center Communications Protocol (ICCP); and</w:t>
        </w:r>
      </w:ins>
    </w:p>
    <w:p w14:paraId="7A4A8DD9" w14:textId="77777777" w:rsidR="00FD45BD" w:rsidRDefault="00FD45BD" w:rsidP="00FD45BD">
      <w:pPr>
        <w:pStyle w:val="List"/>
        <w:spacing w:after="0"/>
        <w:ind w:left="1440"/>
        <w:rPr>
          <w:ins w:id="15" w:author="ERCOT" w:date="2023-03-17T11:53:00Z"/>
        </w:rPr>
      </w:pPr>
    </w:p>
    <w:p w14:paraId="1930B44C" w14:textId="77777777" w:rsidR="00FD45BD" w:rsidRDefault="00FD45BD" w:rsidP="00FD45BD">
      <w:pPr>
        <w:pStyle w:val="List"/>
        <w:spacing w:after="0"/>
        <w:ind w:left="1440"/>
        <w:rPr>
          <w:ins w:id="16" w:author="ERCOT" w:date="2023-03-17T11:53:00Z"/>
        </w:rPr>
      </w:pPr>
      <w:ins w:id="17" w:author="ERCOT" w:date="2023-03-17T11:53:00Z">
        <w:r>
          <w:t>(p)</w:t>
        </w:r>
        <w:r>
          <w:tab/>
          <w:t>Monitor GTLs and the associated flows that affect their system.</w:t>
        </w:r>
      </w:ins>
    </w:p>
    <w:p w14:paraId="093F613A" w14:textId="77777777" w:rsidR="0039389C" w:rsidRDefault="0039389C" w:rsidP="007C74B4">
      <w:pPr>
        <w:pStyle w:val="List"/>
        <w:spacing w:after="0"/>
        <w:ind w:left="1440"/>
      </w:pPr>
    </w:p>
    <w:p w14:paraId="782CF48B" w14:textId="77777777" w:rsidR="007C74B4" w:rsidRPr="00904C75" w:rsidRDefault="007C74B4" w:rsidP="00FD45BD">
      <w:pPr>
        <w:pStyle w:val="BodyTextNumbered"/>
      </w:pPr>
      <w:r w:rsidRPr="00904C75">
        <w:t>(3)</w:t>
      </w:r>
      <w:r w:rsidRPr="00904C75">
        <w:tab/>
        <w:t xml:space="preserve">TOs shall submit to ERCOT, by March 15 of each year, a written back-up control plan to continue operation in the event the TOs control center becomes inoperable.  </w:t>
      </w:r>
      <w:r w:rsidRPr="00904C75">
        <w:rPr>
          <w:iCs w:val="0"/>
        </w:rPr>
        <w:t xml:space="preserve">Back-up control plans shall be submitted to ERCOT via secured webmail or encrypted data transfer.  TOs shall request that a secure email account be created with ERCOT by sending an email to </w:t>
      </w:r>
      <w:hyperlink r:id="rId24" w:history="1">
        <w:r w:rsidRPr="00904C75">
          <w:rPr>
            <w:iCs w:val="0"/>
            <w:color w:val="0000FF"/>
            <w:u w:val="single"/>
          </w:rPr>
          <w:t>shiftsupervisors@ercot.com</w:t>
        </w:r>
      </w:hyperlink>
      <w:r w:rsidRPr="00904C75">
        <w:rPr>
          <w:iCs w:val="0"/>
        </w:rPr>
        <w:t>.</w:t>
      </w:r>
      <w:r w:rsidRPr="00904C75">
        <w:t xml:space="preserve"> </w:t>
      </w:r>
    </w:p>
    <w:p w14:paraId="6FAE78FF" w14:textId="77777777" w:rsidR="007C74B4" w:rsidRPr="00904C75" w:rsidRDefault="007C74B4" w:rsidP="007C74B4">
      <w:pPr>
        <w:pStyle w:val="BodyTextNumbered"/>
      </w:pPr>
      <w:r w:rsidRPr="00904C75">
        <w:t>(4)</w:t>
      </w:r>
      <w:r w:rsidRPr="00904C75">
        <w:tab/>
        <w:t>Each back-up control plan shall be reviewed and updated annually and shall meet the following minimum requirements:</w:t>
      </w:r>
    </w:p>
    <w:p w14:paraId="1364BC43" w14:textId="77777777" w:rsidR="007C74B4" w:rsidRPr="00904C75" w:rsidRDefault="007C74B4" w:rsidP="007C74B4">
      <w:pPr>
        <w:pStyle w:val="List"/>
        <w:ind w:left="1440"/>
      </w:pPr>
      <w:r w:rsidRPr="00904C75">
        <w:t>(a)</w:t>
      </w:r>
      <w:r w:rsidRPr="00904C75">
        <w:tab/>
        <w:t>Include descriptions of actions to be taken by TO personnel to avoid placing a prolonged burden on ERCOT and other Market Participants;</w:t>
      </w:r>
    </w:p>
    <w:p w14:paraId="1A96FFED" w14:textId="77777777" w:rsidR="007C74B4" w:rsidRPr="00904C75" w:rsidRDefault="007C74B4" w:rsidP="007C74B4">
      <w:pPr>
        <w:pStyle w:val="List"/>
        <w:ind w:left="1440"/>
      </w:pPr>
      <w:r w:rsidRPr="00904C75">
        <w:t>(b)</w:t>
      </w:r>
      <w:r w:rsidRPr="00904C75">
        <w:tab/>
        <w:t>Include descriptions of specific functions and responsibilities to be performed to continue operations from an alternate location;</w:t>
      </w:r>
    </w:p>
    <w:p w14:paraId="2DE4F9AC" w14:textId="77777777" w:rsidR="007C74B4" w:rsidRPr="00904C75" w:rsidRDefault="007C74B4" w:rsidP="007C74B4">
      <w:pPr>
        <w:pStyle w:val="List"/>
        <w:ind w:left="1440"/>
      </w:pPr>
      <w:r w:rsidRPr="00904C75">
        <w:t>(c)</w:t>
      </w:r>
      <w:r w:rsidRPr="00904C75">
        <w:tab/>
        <w:t>Include procedures and responsibilities for maintaining basic voice communications capabilities with ERCOT; and</w:t>
      </w:r>
    </w:p>
    <w:p w14:paraId="444AF567" w14:textId="77777777" w:rsidR="007C74B4" w:rsidRPr="00904C75" w:rsidRDefault="007C74B4" w:rsidP="007C74B4">
      <w:pPr>
        <w:pStyle w:val="List"/>
        <w:ind w:left="1440"/>
      </w:pPr>
      <w:r w:rsidRPr="00904C75">
        <w:t>(d)</w:t>
      </w:r>
      <w:r w:rsidRPr="00904C75">
        <w:tab/>
        <w:t>Include procedures for back-up control function testing and the training of personnel.</w:t>
      </w:r>
    </w:p>
    <w:p w14:paraId="0AB559EC" w14:textId="77777777" w:rsidR="007C74B4" w:rsidRDefault="007C74B4" w:rsidP="007C74B4">
      <w:pPr>
        <w:pStyle w:val="BodyTextNumbered"/>
      </w:pPr>
      <w:r w:rsidRPr="00904C75">
        <w:lastRenderedPageBreak/>
        <w:t>(5)</w:t>
      </w:r>
      <w:r w:rsidRPr="00904C75">
        <w:tab/>
        <w:t>As an option, the back-up control plan may include arrangements made with another Entity to provide the minimum back-up control functions in the event the TO’s primary functions are interrupted.</w:t>
      </w:r>
    </w:p>
    <w:p w14:paraId="6A475C9E" w14:textId="77777777" w:rsidR="007C74B4" w:rsidRPr="005C33C8" w:rsidRDefault="007C74B4" w:rsidP="007C74B4">
      <w:pPr>
        <w:pStyle w:val="BodyTextNumbered"/>
      </w:pPr>
      <w:r>
        <w:t>(6)</w:t>
      </w:r>
      <w:r>
        <w:tab/>
        <w:t xml:space="preserve">By February 15 of each year, each </w:t>
      </w:r>
      <w:r w:rsidRPr="00904C75">
        <w:t xml:space="preserve">TO </w:t>
      </w:r>
      <w:r>
        <w:t>shall</w:t>
      </w:r>
      <w:r w:rsidRPr="00904C75">
        <w:t xml:space="preserve"> submit to ERCOT </w:t>
      </w:r>
      <w:r>
        <w:t>its emergency operations plan to mitigate operating e</w:t>
      </w:r>
      <w:r w:rsidRPr="005C33C8">
        <w:t>mergencies, as required by</w:t>
      </w:r>
      <w:r w:rsidRPr="005C33C8" w:rsidDel="00D21D3A">
        <w:t xml:space="preserve"> </w:t>
      </w:r>
      <w:r>
        <w:t xml:space="preserve">the applicable </w:t>
      </w:r>
      <w:r w:rsidRPr="005C33C8">
        <w:t>North American Electric Reliability Corporation (NERC) Reliability Standard</w:t>
      </w:r>
      <w:r>
        <w:t xml:space="preserve">s, and in accordance with Section 8, Attachment L, Emergency Operations Plan.  </w:t>
      </w:r>
      <w:r w:rsidRPr="005C33C8">
        <w:rPr>
          <w:iCs w:val="0"/>
        </w:rPr>
        <w:t>The emergency operations plan shall be submitted to ERCOT via secured webmail or encrypted data transfer</w:t>
      </w:r>
      <w:r w:rsidRPr="005C33C8">
        <w:t xml:space="preserve">.  A </w:t>
      </w:r>
      <w:r w:rsidRPr="005C33C8">
        <w:rPr>
          <w:iCs w:val="0"/>
        </w:rPr>
        <w:t xml:space="preserve">TO may request a secure email account by sending an email to ERCOT </w:t>
      </w:r>
      <w:r w:rsidRPr="005C33C8">
        <w:t xml:space="preserve">at </w:t>
      </w:r>
      <w:hyperlink r:id="rId25" w:history="1">
        <w:r w:rsidRPr="00D00FE7">
          <w:rPr>
            <w:rStyle w:val="Hyperlink"/>
          </w:rPr>
          <w:t>transrep@ercot.com</w:t>
        </w:r>
      </w:hyperlink>
      <w:r w:rsidRPr="005C33C8">
        <w:t>.  If no changes have been made from the previous submission, the TO shall resubmit the emergency operations plan with a new revision date indicating that it has been reviewed and no changes were made.  If a TO revises its emergency operati</w:t>
      </w:r>
      <w:r>
        <w:t>ons</w:t>
      </w:r>
      <w:r w:rsidRPr="005C33C8">
        <w:t xml:space="preserve"> plan, the TO shall submit the revised emergency operations plan to ERCOT within 45 </w:t>
      </w:r>
      <w:r>
        <w:t xml:space="preserve">calendar </w:t>
      </w:r>
      <w:r w:rsidRPr="005C33C8">
        <w:t>days</w:t>
      </w:r>
      <w:r>
        <w:t xml:space="preserve"> of the effective date of the revised plan and must include a summary of revisions</w:t>
      </w:r>
      <w:r w:rsidRPr="005C33C8">
        <w:rPr>
          <w:iCs w:val="0"/>
        </w:rPr>
        <w:t>.</w:t>
      </w:r>
      <w:r>
        <w:rPr>
          <w:iCs w:val="0"/>
        </w:rPr>
        <w:t xml:space="preserve">  </w:t>
      </w:r>
    </w:p>
    <w:p w14:paraId="4EB907D8" w14:textId="77777777" w:rsidR="007C74B4" w:rsidRPr="00F32C1C" w:rsidRDefault="007C74B4" w:rsidP="007C74B4">
      <w:pPr>
        <w:pStyle w:val="BodyTextNumbered"/>
        <w:rPr>
          <w:iCs w:val="0"/>
        </w:rPr>
      </w:pPr>
      <w:r>
        <w:rPr>
          <w:iCs w:val="0"/>
        </w:rPr>
        <w:t>(7)</w:t>
      </w:r>
      <w:r>
        <w:rPr>
          <w:iCs w:val="0"/>
        </w:rPr>
        <w:tab/>
        <w:t xml:space="preserve">ERCOT shall review each TO’s emergency operations plan to ensure it addresses all relevant reliability risks and will notify the TO of its conclusions within 30 calendar days of receipt of a TO’s new or revised emergency operations plan.  ERCOT shall coordinate with the TO on a mutually agreeable time frame for the resubmittal of the emergency operations plan if ERCOT determines that reliability concerns require revision to the emergency operations plan.  Plans submitted for the annual review before February 15 will be deemed to have been received on February 15 for ERCOT to initiate the review described in this section. </w:t>
      </w:r>
    </w:p>
    <w:p w14:paraId="7F445731" w14:textId="77777777" w:rsidR="007C74B4" w:rsidRPr="001313B4" w:rsidRDefault="007C74B4" w:rsidP="00BC2D06">
      <w:pPr>
        <w:rPr>
          <w:rFonts w:ascii="Arial" w:hAnsi="Arial" w:cs="Arial"/>
          <w:b/>
          <w:i/>
          <w:color w:val="FF0000"/>
          <w:sz w:val="22"/>
          <w:szCs w:val="22"/>
        </w:rPr>
      </w:pPr>
    </w:p>
    <w:sectPr w:rsidR="007C74B4" w:rsidRPr="001313B4">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61CA2" w14:textId="77777777" w:rsidR="00EC7225" w:rsidRDefault="00EC7225">
      <w:r>
        <w:separator/>
      </w:r>
    </w:p>
  </w:endnote>
  <w:endnote w:type="continuationSeparator" w:id="0">
    <w:p w14:paraId="222EB8E4" w14:textId="77777777" w:rsidR="00EC7225" w:rsidRDefault="00EC7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198A157E" w:rsidR="00D176CF" w:rsidRDefault="00FD45BD">
    <w:pPr>
      <w:pStyle w:val="Footer"/>
      <w:tabs>
        <w:tab w:val="clear" w:pos="4320"/>
        <w:tab w:val="clear" w:pos="8640"/>
        <w:tab w:val="right" w:pos="9360"/>
      </w:tabs>
      <w:rPr>
        <w:rFonts w:ascii="Arial" w:hAnsi="Arial" w:cs="Arial"/>
        <w:sz w:val="18"/>
      </w:rPr>
    </w:pPr>
    <w:r>
      <w:rPr>
        <w:rFonts w:ascii="Arial" w:hAnsi="Arial" w:cs="Arial"/>
        <w:sz w:val="18"/>
      </w:rPr>
      <w:t>249</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Pr>
        <w:rFonts w:ascii="Arial" w:hAnsi="Arial" w:cs="Arial"/>
        <w:sz w:val="18"/>
      </w:rPr>
      <w:t>-0</w:t>
    </w:r>
    <w:r w:rsidR="00401237">
      <w:rPr>
        <w:rFonts w:ascii="Arial" w:hAnsi="Arial" w:cs="Arial"/>
        <w:sz w:val="18"/>
      </w:rPr>
      <w:t>4</w:t>
    </w:r>
    <w:r w:rsidR="00D176CF">
      <w:rPr>
        <w:rFonts w:ascii="Arial" w:hAnsi="Arial" w:cs="Arial"/>
        <w:sz w:val="18"/>
      </w:rPr>
      <w:t xml:space="preserve"> </w:t>
    </w:r>
    <w:r w:rsidR="00401237">
      <w:rPr>
        <w:rFonts w:ascii="Arial" w:hAnsi="Arial" w:cs="Arial"/>
        <w:sz w:val="18"/>
      </w:rPr>
      <w:t>ROS Report 040623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162A2" w14:textId="77777777" w:rsidR="00EC7225" w:rsidRDefault="00EC7225">
      <w:r>
        <w:separator/>
      </w:r>
    </w:p>
  </w:footnote>
  <w:footnote w:type="continuationSeparator" w:id="0">
    <w:p w14:paraId="0FE771BC" w14:textId="77777777" w:rsidR="00EC7225" w:rsidRDefault="00EC7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7F607052" w:rsidR="00D176CF" w:rsidRDefault="00407305"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101902184">
    <w:abstractNumId w:val="0"/>
  </w:num>
  <w:num w:numId="2" w16cid:durableId="506529155">
    <w:abstractNumId w:val="10"/>
  </w:num>
  <w:num w:numId="3" w16cid:durableId="488864540">
    <w:abstractNumId w:val="11"/>
  </w:num>
  <w:num w:numId="4" w16cid:durableId="1847094129">
    <w:abstractNumId w:val="1"/>
  </w:num>
  <w:num w:numId="5" w16cid:durableId="730231603">
    <w:abstractNumId w:val="6"/>
  </w:num>
  <w:num w:numId="6" w16cid:durableId="1740980964">
    <w:abstractNumId w:val="6"/>
  </w:num>
  <w:num w:numId="7" w16cid:durableId="738556348">
    <w:abstractNumId w:val="6"/>
  </w:num>
  <w:num w:numId="8" w16cid:durableId="1570651825">
    <w:abstractNumId w:val="6"/>
  </w:num>
  <w:num w:numId="9" w16cid:durableId="1532302571">
    <w:abstractNumId w:val="6"/>
  </w:num>
  <w:num w:numId="10" w16cid:durableId="275691">
    <w:abstractNumId w:val="6"/>
  </w:num>
  <w:num w:numId="11" w16cid:durableId="927614556">
    <w:abstractNumId w:val="6"/>
  </w:num>
  <w:num w:numId="12" w16cid:durableId="1223105635">
    <w:abstractNumId w:val="6"/>
  </w:num>
  <w:num w:numId="13" w16cid:durableId="1512376201">
    <w:abstractNumId w:val="6"/>
  </w:num>
  <w:num w:numId="14" w16cid:durableId="1515530204">
    <w:abstractNumId w:val="3"/>
  </w:num>
  <w:num w:numId="15" w16cid:durableId="778720072">
    <w:abstractNumId w:val="5"/>
  </w:num>
  <w:num w:numId="16" w16cid:durableId="251814669">
    <w:abstractNumId w:val="8"/>
  </w:num>
  <w:num w:numId="17" w16cid:durableId="1558123168">
    <w:abstractNumId w:val="9"/>
  </w:num>
  <w:num w:numId="18" w16cid:durableId="2065979997">
    <w:abstractNumId w:val="4"/>
  </w:num>
  <w:num w:numId="19" w16cid:durableId="199782139">
    <w:abstractNumId w:val="7"/>
  </w:num>
  <w:num w:numId="20" w16cid:durableId="30790057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03CB"/>
    <w:rsid w:val="00060A5A"/>
    <w:rsid w:val="000612CE"/>
    <w:rsid w:val="00064B44"/>
    <w:rsid w:val="00067FE2"/>
    <w:rsid w:val="0007682E"/>
    <w:rsid w:val="00077A2F"/>
    <w:rsid w:val="00094DDC"/>
    <w:rsid w:val="000C105F"/>
    <w:rsid w:val="000D1AEB"/>
    <w:rsid w:val="000D3E64"/>
    <w:rsid w:val="000F13C5"/>
    <w:rsid w:val="000F2332"/>
    <w:rsid w:val="000F2E83"/>
    <w:rsid w:val="00105A36"/>
    <w:rsid w:val="0012095D"/>
    <w:rsid w:val="00125A12"/>
    <w:rsid w:val="001313B4"/>
    <w:rsid w:val="0014546D"/>
    <w:rsid w:val="001500D9"/>
    <w:rsid w:val="001555FC"/>
    <w:rsid w:val="00156DB7"/>
    <w:rsid w:val="00157228"/>
    <w:rsid w:val="00160C3C"/>
    <w:rsid w:val="001614F1"/>
    <w:rsid w:val="0017783C"/>
    <w:rsid w:val="00180FE5"/>
    <w:rsid w:val="001838FD"/>
    <w:rsid w:val="0019314C"/>
    <w:rsid w:val="001B4189"/>
    <w:rsid w:val="001B7806"/>
    <w:rsid w:val="001C0DEA"/>
    <w:rsid w:val="001C2FFE"/>
    <w:rsid w:val="001C476C"/>
    <w:rsid w:val="001C5D3B"/>
    <w:rsid w:val="001C751F"/>
    <w:rsid w:val="001F38F0"/>
    <w:rsid w:val="0020514F"/>
    <w:rsid w:val="00237430"/>
    <w:rsid w:val="00245EE7"/>
    <w:rsid w:val="00276A99"/>
    <w:rsid w:val="00286AD9"/>
    <w:rsid w:val="002909DD"/>
    <w:rsid w:val="0029517D"/>
    <w:rsid w:val="002966F3"/>
    <w:rsid w:val="002B69F3"/>
    <w:rsid w:val="002B763A"/>
    <w:rsid w:val="002D382A"/>
    <w:rsid w:val="002F1EDD"/>
    <w:rsid w:val="002F5C06"/>
    <w:rsid w:val="003013F2"/>
    <w:rsid w:val="0030232A"/>
    <w:rsid w:val="0030694A"/>
    <w:rsid w:val="003069F4"/>
    <w:rsid w:val="00313819"/>
    <w:rsid w:val="003230CF"/>
    <w:rsid w:val="00333D5A"/>
    <w:rsid w:val="00360920"/>
    <w:rsid w:val="003618DF"/>
    <w:rsid w:val="00372384"/>
    <w:rsid w:val="0037247F"/>
    <w:rsid w:val="00375BF5"/>
    <w:rsid w:val="00384709"/>
    <w:rsid w:val="00386C35"/>
    <w:rsid w:val="0039389C"/>
    <w:rsid w:val="00397B00"/>
    <w:rsid w:val="003A3D77"/>
    <w:rsid w:val="003B1F3C"/>
    <w:rsid w:val="003B5AED"/>
    <w:rsid w:val="003C6B7B"/>
    <w:rsid w:val="003D212F"/>
    <w:rsid w:val="004009A4"/>
    <w:rsid w:val="00401237"/>
    <w:rsid w:val="00407305"/>
    <w:rsid w:val="004135BD"/>
    <w:rsid w:val="004302A4"/>
    <w:rsid w:val="0043492D"/>
    <w:rsid w:val="004463BA"/>
    <w:rsid w:val="00446B8D"/>
    <w:rsid w:val="00461BB3"/>
    <w:rsid w:val="004822D4"/>
    <w:rsid w:val="0049290B"/>
    <w:rsid w:val="004A4451"/>
    <w:rsid w:val="004C54DA"/>
    <w:rsid w:val="004D2D28"/>
    <w:rsid w:val="004D3958"/>
    <w:rsid w:val="005008DF"/>
    <w:rsid w:val="005045D0"/>
    <w:rsid w:val="0052028F"/>
    <w:rsid w:val="00527C30"/>
    <w:rsid w:val="00534C6C"/>
    <w:rsid w:val="00566CE6"/>
    <w:rsid w:val="00571628"/>
    <w:rsid w:val="00575CC3"/>
    <w:rsid w:val="00575E74"/>
    <w:rsid w:val="005841C0"/>
    <w:rsid w:val="0059260F"/>
    <w:rsid w:val="005E5074"/>
    <w:rsid w:val="005F0937"/>
    <w:rsid w:val="00610934"/>
    <w:rsid w:val="00612E4F"/>
    <w:rsid w:val="00615D5E"/>
    <w:rsid w:val="00622E99"/>
    <w:rsid w:val="00625E5D"/>
    <w:rsid w:val="00637272"/>
    <w:rsid w:val="00650E31"/>
    <w:rsid w:val="0066370F"/>
    <w:rsid w:val="00683763"/>
    <w:rsid w:val="006A0784"/>
    <w:rsid w:val="006A697B"/>
    <w:rsid w:val="006B4DDE"/>
    <w:rsid w:val="006E35B2"/>
    <w:rsid w:val="007229C1"/>
    <w:rsid w:val="00742B8E"/>
    <w:rsid w:val="00743968"/>
    <w:rsid w:val="0075748E"/>
    <w:rsid w:val="00761E3A"/>
    <w:rsid w:val="00785415"/>
    <w:rsid w:val="00791CB9"/>
    <w:rsid w:val="00793130"/>
    <w:rsid w:val="007A1C76"/>
    <w:rsid w:val="007B3233"/>
    <w:rsid w:val="007B5A42"/>
    <w:rsid w:val="007C199B"/>
    <w:rsid w:val="007C53FB"/>
    <w:rsid w:val="007C74B4"/>
    <w:rsid w:val="007D3073"/>
    <w:rsid w:val="007D64B9"/>
    <w:rsid w:val="007D72D4"/>
    <w:rsid w:val="007E0452"/>
    <w:rsid w:val="007E23D8"/>
    <w:rsid w:val="007F5F24"/>
    <w:rsid w:val="0080645D"/>
    <w:rsid w:val="008070C0"/>
    <w:rsid w:val="00811C12"/>
    <w:rsid w:val="00816950"/>
    <w:rsid w:val="00831988"/>
    <w:rsid w:val="00845778"/>
    <w:rsid w:val="00857323"/>
    <w:rsid w:val="00884D0F"/>
    <w:rsid w:val="00887E28"/>
    <w:rsid w:val="008B2BA8"/>
    <w:rsid w:val="008B33A8"/>
    <w:rsid w:val="008D5C3A"/>
    <w:rsid w:val="008E6DA2"/>
    <w:rsid w:val="00907B1E"/>
    <w:rsid w:val="00943AFD"/>
    <w:rsid w:val="00963A51"/>
    <w:rsid w:val="0097691B"/>
    <w:rsid w:val="00983B6E"/>
    <w:rsid w:val="009936F8"/>
    <w:rsid w:val="009A2519"/>
    <w:rsid w:val="009A3772"/>
    <w:rsid w:val="009D17F0"/>
    <w:rsid w:val="009E3AC2"/>
    <w:rsid w:val="009F412A"/>
    <w:rsid w:val="009F6FD9"/>
    <w:rsid w:val="00A42796"/>
    <w:rsid w:val="00A50D70"/>
    <w:rsid w:val="00A5311D"/>
    <w:rsid w:val="00AC00DD"/>
    <w:rsid w:val="00AD3B58"/>
    <w:rsid w:val="00AF56C6"/>
    <w:rsid w:val="00B032E8"/>
    <w:rsid w:val="00B23EA9"/>
    <w:rsid w:val="00B57F96"/>
    <w:rsid w:val="00B67892"/>
    <w:rsid w:val="00B71B41"/>
    <w:rsid w:val="00B77CDF"/>
    <w:rsid w:val="00BA4D33"/>
    <w:rsid w:val="00BB3114"/>
    <w:rsid w:val="00BC0026"/>
    <w:rsid w:val="00BC2D06"/>
    <w:rsid w:val="00BC5FF6"/>
    <w:rsid w:val="00BE564A"/>
    <w:rsid w:val="00BF0F72"/>
    <w:rsid w:val="00C22169"/>
    <w:rsid w:val="00C27610"/>
    <w:rsid w:val="00C3003C"/>
    <w:rsid w:val="00C43144"/>
    <w:rsid w:val="00C63C2F"/>
    <w:rsid w:val="00C744EB"/>
    <w:rsid w:val="00C76A2C"/>
    <w:rsid w:val="00C90702"/>
    <w:rsid w:val="00C917FF"/>
    <w:rsid w:val="00C9766A"/>
    <w:rsid w:val="00CA699C"/>
    <w:rsid w:val="00CA7E65"/>
    <w:rsid w:val="00CC4F39"/>
    <w:rsid w:val="00CD544C"/>
    <w:rsid w:val="00CE3C94"/>
    <w:rsid w:val="00CF1347"/>
    <w:rsid w:val="00CF4256"/>
    <w:rsid w:val="00D04FE8"/>
    <w:rsid w:val="00D15FC2"/>
    <w:rsid w:val="00D176CF"/>
    <w:rsid w:val="00D271E3"/>
    <w:rsid w:val="00D448BB"/>
    <w:rsid w:val="00D47A80"/>
    <w:rsid w:val="00D85807"/>
    <w:rsid w:val="00D85BF1"/>
    <w:rsid w:val="00D87349"/>
    <w:rsid w:val="00D91EE9"/>
    <w:rsid w:val="00D952E0"/>
    <w:rsid w:val="00D95B0A"/>
    <w:rsid w:val="00D97220"/>
    <w:rsid w:val="00D979A0"/>
    <w:rsid w:val="00DA2F80"/>
    <w:rsid w:val="00DC0EA3"/>
    <w:rsid w:val="00DC2EBC"/>
    <w:rsid w:val="00DD5787"/>
    <w:rsid w:val="00E05C79"/>
    <w:rsid w:val="00E13786"/>
    <w:rsid w:val="00E14D47"/>
    <w:rsid w:val="00E1641C"/>
    <w:rsid w:val="00E17756"/>
    <w:rsid w:val="00E26708"/>
    <w:rsid w:val="00E34958"/>
    <w:rsid w:val="00E35C97"/>
    <w:rsid w:val="00E37AB0"/>
    <w:rsid w:val="00E63898"/>
    <w:rsid w:val="00E71C39"/>
    <w:rsid w:val="00E85919"/>
    <w:rsid w:val="00EA56E6"/>
    <w:rsid w:val="00EC335F"/>
    <w:rsid w:val="00EC48FB"/>
    <w:rsid w:val="00EC639E"/>
    <w:rsid w:val="00EC7225"/>
    <w:rsid w:val="00EE0ACF"/>
    <w:rsid w:val="00EE22DD"/>
    <w:rsid w:val="00EF232A"/>
    <w:rsid w:val="00F05A69"/>
    <w:rsid w:val="00F134E7"/>
    <w:rsid w:val="00F24F33"/>
    <w:rsid w:val="00F43FFD"/>
    <w:rsid w:val="00F44236"/>
    <w:rsid w:val="00F52517"/>
    <w:rsid w:val="00F95536"/>
    <w:rsid w:val="00FA22A4"/>
    <w:rsid w:val="00FA4F7E"/>
    <w:rsid w:val="00FA57B2"/>
    <w:rsid w:val="00FB261F"/>
    <w:rsid w:val="00FB509B"/>
    <w:rsid w:val="00FB6A41"/>
    <w:rsid w:val="00FC1069"/>
    <w:rsid w:val="00FC3D4B"/>
    <w:rsid w:val="00FC6312"/>
    <w:rsid w:val="00FD45BD"/>
    <w:rsid w:val="00FE36E3"/>
    <w:rsid w:val="00FE6B01"/>
    <w:rsid w:val="00FF1053"/>
    <w:rsid w:val="00FF3EDA"/>
    <w:rsid w:val="00FF4E9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7C74B4"/>
    <w:pPr>
      <w:ind w:left="720" w:hanging="720"/>
    </w:pPr>
    <w:rPr>
      <w:iCs/>
      <w:szCs w:val="20"/>
    </w:rPr>
  </w:style>
  <w:style w:type="character" w:customStyle="1" w:styleId="BodyTextNumberedChar1">
    <w:name w:val="Body Text Numbered Char1"/>
    <w:link w:val="BodyTextNumbered"/>
    <w:rsid w:val="007C74B4"/>
    <w:rPr>
      <w:iCs/>
      <w:sz w:val="24"/>
    </w:rPr>
  </w:style>
  <w:style w:type="character" w:styleId="UnresolvedMention">
    <w:name w:val="Unresolved Mention"/>
    <w:basedOn w:val="DefaultParagraphFont"/>
    <w:uiPriority w:val="99"/>
    <w:semiHidden/>
    <w:unhideWhenUsed/>
    <w:rsid w:val="00D85BF1"/>
    <w:rPr>
      <w:color w:val="605E5C"/>
      <w:shd w:val="clear" w:color="auto" w:fill="E1DFDD"/>
    </w:rPr>
  </w:style>
  <w:style w:type="character" w:customStyle="1" w:styleId="CommentTextChar">
    <w:name w:val="Comment Text Char"/>
    <w:basedOn w:val="DefaultParagraphFont"/>
    <w:link w:val="CommentText"/>
    <w:semiHidden/>
    <w:rsid w:val="00D448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2.wm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mailto:Stephen.Solis@ercot.com" TargetMode="Externa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4.xml"/><Relationship Id="rId25" Type="http://schemas.openxmlformats.org/officeDocument/2006/relationships/hyperlink" Target="mailto:transrep@ercot.com" TargetMode="Externa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6.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9" TargetMode="External"/><Relationship Id="rId24" Type="http://schemas.openxmlformats.org/officeDocument/2006/relationships/hyperlink" Target="mailto:shiftsupervisors@ercot.com"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ercot.com/files/docs/2018/12/13/ERCOT_Strategic_Plan_2019-2023.pdf" TargetMode="External"/><Relationship Id="rId23" Type="http://schemas.openxmlformats.org/officeDocument/2006/relationships/hyperlink" Target="mailto:Erin.Wasik-Gutierrez@ercot.com"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5.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hyperlink" Target="mailto:shun-hsien.huang@ercot.com" TargetMode="Externa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8B2D78CECC71E4FB758E116D72794AC" ma:contentTypeVersion="4" ma:contentTypeDescription="Create a new document." ma:contentTypeScope="" ma:versionID="94f82fe3dfda91458dee0e92681d2ef3">
  <xsd:schema xmlns:xsd="http://www.w3.org/2001/XMLSchema" xmlns:xs="http://www.w3.org/2001/XMLSchema" xmlns:p="http://schemas.microsoft.com/office/2006/metadata/properties" xmlns:ns2="de6c9bdb-e342-40eb-948f-8a413bfcfe3c" xmlns:ns3="9be52752-65a4-46cd-a5a0-a47a63e7e246" targetNamespace="http://schemas.microsoft.com/office/2006/metadata/properties" ma:root="true" ma:fieldsID="a708706f1972d01f302653c0ed5ae9b7" ns2:_="" ns3:_="">
    <xsd:import namespace="de6c9bdb-e342-40eb-948f-8a413bfcfe3c"/>
    <xsd:import namespace="9be52752-65a4-46cd-a5a0-a47a63e7e24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6c9bdb-e342-40eb-948f-8a413bfcfe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e52752-65a4-46cd-a5a0-a47a63e7e24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9be52752-65a4-46cd-a5a0-a47a63e7e246">
      <UserInfo>
        <DisplayName>Solis, Stephen</DisplayName>
        <AccountId>49</AccountId>
        <AccountType/>
      </UserInfo>
      <UserInfo>
        <DisplayName>Frosch, Colleen</DisplayName>
        <AccountId>12</AccountId>
        <AccountType/>
      </UserInfo>
      <UserInfo>
        <DisplayName>Pedigo, Jake</DisplayName>
        <AccountId>19</AccountId>
        <AccountType/>
      </UserInfo>
      <UserInfo>
        <DisplayName>Bezzam, Joseph</DisplayName>
        <AccountId>20</AccountId>
        <AccountType/>
      </UserInfo>
      <UserInfo>
        <DisplayName>Herrera, Shane</DisplayName>
        <AccountId>15</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9AFD8-3319-4125-A824-54DFB2C4D1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6c9bdb-e342-40eb-948f-8a413bfcfe3c"/>
    <ds:schemaRef ds:uri="9be52752-65a4-46cd-a5a0-a47a63e7e2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20242D-2771-4BCB-85DC-492EF2890235}">
  <ds:schemaRefs>
    <ds:schemaRef ds:uri="de6c9bdb-e342-40eb-948f-8a413bfcfe3c"/>
    <ds:schemaRef ds:uri="9be52752-65a4-46cd-a5a0-a47a63e7e246"/>
    <ds:schemaRef ds:uri="http://schemas.microsoft.com/office/2006/metadata/properties"/>
    <ds:schemaRef ds:uri="http://purl.org/dc/dcmitype/"/>
    <ds:schemaRef ds:uri="http://schemas.microsoft.com/office/infopath/2007/PartnerControls"/>
    <ds:schemaRef ds:uri="http://schemas.openxmlformats.org/package/2006/metadata/core-properties"/>
    <ds:schemaRef ds:uri="http://purl.org/dc/terms/"/>
    <ds:schemaRef ds:uri="http://schemas.microsoft.com/office/2006/documentManagement/types"/>
    <ds:schemaRef ds:uri="http://www.w3.org/XML/1998/namespace"/>
    <ds:schemaRef ds:uri="http://purl.org/dc/elements/1.1/"/>
  </ds:schemaRefs>
</ds:datastoreItem>
</file>

<file path=customXml/itemProps3.xml><?xml version="1.0" encoding="utf-8"?>
<ds:datastoreItem xmlns:ds="http://schemas.openxmlformats.org/officeDocument/2006/customXml" ds:itemID="{BDC66EFB-0FF0-44EA-AB19-D52F315464E0}">
  <ds:schemaRefs>
    <ds:schemaRef ds:uri="http://schemas.microsoft.com/sharepoint/v3/contenttype/forms"/>
  </ds:schemaRefs>
</ds:datastoreItem>
</file>

<file path=customXml/itemProps4.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1464</Words>
  <Characters>9292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10735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3</cp:revision>
  <cp:lastPrinted>2013-11-15T22:11:00Z</cp:lastPrinted>
  <dcterms:created xsi:type="dcterms:W3CDTF">2023-04-07T19:45:00Z</dcterms:created>
  <dcterms:modified xsi:type="dcterms:W3CDTF">2023-04-07T19:47:00Z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0x01010098B2D78CECC71E4FB758E116D72794AC</vt:lpwstr>
  </property>
  <property fmtid="{D5CDD505-2E9C-101B-9397-08002B2CF9AE}" pid="3" name="MediaServiceImageTags">
    <vt:lpwstr/>
  </property>
</Properties>
</file>